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02D9" w:rsidRPr="00692761" w:rsidRDefault="00FB02D9" w:rsidP="00F07AC0">
      <w:pPr>
        <w:spacing w:line="360" w:lineRule="auto"/>
        <w:ind w:firstLine="737"/>
        <w:jc w:val="center"/>
        <w:rPr>
          <w:rFonts w:ascii="Times New Roman" w:hAnsi="Times New Roman"/>
          <w:sz w:val="24"/>
          <w:szCs w:val="24"/>
        </w:rPr>
      </w:pPr>
      <w:r w:rsidRPr="00692761">
        <w:rPr>
          <w:rFonts w:ascii="Times New Roman" w:hAnsi="Times New Roman"/>
          <w:sz w:val="24"/>
          <w:szCs w:val="24"/>
        </w:rPr>
        <w:t>ПЛАН ЗА ДЕЙСТВИЕ</w:t>
      </w:r>
    </w:p>
    <w:p w:rsidR="00FB02D9" w:rsidRPr="00692761" w:rsidRDefault="00FB02D9" w:rsidP="00F07AC0">
      <w:pPr>
        <w:spacing w:line="360" w:lineRule="auto"/>
        <w:ind w:firstLine="737"/>
        <w:jc w:val="center"/>
        <w:rPr>
          <w:rFonts w:ascii="Times New Roman" w:hAnsi="Times New Roman"/>
          <w:sz w:val="24"/>
          <w:szCs w:val="24"/>
        </w:rPr>
      </w:pPr>
      <w:r w:rsidRPr="00692761">
        <w:rPr>
          <w:rFonts w:ascii="Times New Roman" w:hAnsi="Times New Roman"/>
          <w:sz w:val="24"/>
          <w:szCs w:val="24"/>
        </w:rPr>
        <w:t>ЗА ИЗПЪЛНЕНИЕ НА СТРАТЕГИЯ ЗА  РАЗВИТИЕ НА ОБРАЗОВАНИЕТО В ОБЩИНА ПЛЕВЕН</w:t>
      </w:r>
    </w:p>
    <w:p w:rsidR="00FB02D9" w:rsidRPr="00692761" w:rsidRDefault="00FB02D9" w:rsidP="00F07AC0">
      <w:pPr>
        <w:spacing w:line="360" w:lineRule="auto"/>
        <w:ind w:firstLine="737"/>
        <w:jc w:val="center"/>
        <w:rPr>
          <w:rFonts w:ascii="Times New Roman" w:hAnsi="Times New Roman"/>
          <w:sz w:val="24"/>
          <w:szCs w:val="24"/>
        </w:rPr>
      </w:pPr>
      <w:r w:rsidRPr="00692761">
        <w:rPr>
          <w:rFonts w:ascii="Times New Roman" w:hAnsi="Times New Roman"/>
          <w:sz w:val="24"/>
          <w:szCs w:val="24"/>
        </w:rPr>
        <w:t>ЗА ПЕРИОДА 2014-</w:t>
      </w:r>
      <w:smartTag w:uri="urn:schemas-microsoft-com:office:smarttags" w:element="metricconverter">
        <w:smartTagPr>
          <w:attr w:name="ProductID" w:val="2020 г"/>
        </w:smartTagPr>
        <w:r w:rsidRPr="00692761">
          <w:rPr>
            <w:rFonts w:ascii="Times New Roman" w:hAnsi="Times New Roman"/>
            <w:sz w:val="24"/>
            <w:szCs w:val="24"/>
          </w:rPr>
          <w:t>2020 г</w:t>
        </w:r>
      </w:smartTag>
      <w:r w:rsidRPr="00692761">
        <w:rPr>
          <w:rFonts w:ascii="Times New Roman" w:hAnsi="Times New Roman"/>
          <w:sz w:val="24"/>
          <w:szCs w:val="24"/>
        </w:rPr>
        <w:t>.</w:t>
      </w:r>
    </w:p>
    <w:p w:rsidR="00FB02D9" w:rsidRPr="00692761" w:rsidRDefault="00FB02D9" w:rsidP="00A214E6">
      <w:pPr>
        <w:rPr>
          <w:rFonts w:ascii="Times New Roman" w:hAnsi="Times New Roman"/>
          <w:b w:val="0"/>
          <w:sz w:val="24"/>
          <w:szCs w:val="24"/>
        </w:rPr>
      </w:pPr>
    </w:p>
    <w:tbl>
      <w:tblPr>
        <w:tblW w:w="16061" w:type="dxa"/>
        <w:jc w:val="center"/>
        <w:tblInd w:w="55" w:type="dxa"/>
        <w:tblCellMar>
          <w:left w:w="70" w:type="dxa"/>
          <w:right w:w="70" w:type="dxa"/>
        </w:tblCellMar>
        <w:tblLook w:val="0000"/>
      </w:tblPr>
      <w:tblGrid>
        <w:gridCol w:w="2875"/>
        <w:gridCol w:w="2601"/>
        <w:gridCol w:w="2719"/>
        <w:gridCol w:w="3154"/>
        <w:gridCol w:w="2447"/>
        <w:gridCol w:w="2265"/>
      </w:tblGrid>
      <w:tr w:rsidR="00FB02D9" w:rsidRPr="00692761" w:rsidTr="00A50B6B">
        <w:trPr>
          <w:trHeight w:val="315"/>
          <w:jc w:val="center"/>
        </w:trPr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B02D9" w:rsidRPr="00692761" w:rsidRDefault="00FB02D9" w:rsidP="00A0574C">
            <w:pPr>
              <w:jc w:val="center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692761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СТРАТЕГИЧЕСКА ЦЕЛ</w:t>
            </w:r>
          </w:p>
        </w:tc>
        <w:tc>
          <w:tcPr>
            <w:tcW w:w="2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B02D9" w:rsidRPr="00692761" w:rsidRDefault="00FB02D9" w:rsidP="00A0574C">
            <w:pPr>
              <w:jc w:val="center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692761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КОНКРЕТНА ЦЕЛ</w:t>
            </w:r>
          </w:p>
        </w:tc>
        <w:tc>
          <w:tcPr>
            <w:tcW w:w="2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B02D9" w:rsidRPr="00692761" w:rsidRDefault="00FB02D9" w:rsidP="00A0574C">
            <w:pPr>
              <w:jc w:val="center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692761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ДЕЙНОСТ</w:t>
            </w:r>
          </w:p>
        </w:tc>
        <w:tc>
          <w:tcPr>
            <w:tcW w:w="3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B02D9" w:rsidRPr="00692761" w:rsidRDefault="00FB02D9" w:rsidP="00A0574C">
            <w:pPr>
              <w:jc w:val="center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692761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ОЧАКВАН РЕЗУЛТАТ</w:t>
            </w:r>
          </w:p>
        </w:tc>
        <w:tc>
          <w:tcPr>
            <w:tcW w:w="2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02D9" w:rsidRPr="00692761" w:rsidRDefault="00FB02D9" w:rsidP="00A0574C">
            <w:pPr>
              <w:jc w:val="center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692761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ОТГОВОРНИК</w:t>
            </w:r>
          </w:p>
        </w:tc>
        <w:tc>
          <w:tcPr>
            <w:tcW w:w="2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02D9" w:rsidRPr="00692761" w:rsidRDefault="00FB02D9" w:rsidP="00A0574C">
            <w:pPr>
              <w:jc w:val="center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692761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ФИНАНСИРАНЕ</w:t>
            </w:r>
          </w:p>
        </w:tc>
      </w:tr>
      <w:tr w:rsidR="00FB02D9" w:rsidRPr="00692761" w:rsidTr="00A50B6B">
        <w:trPr>
          <w:trHeight w:val="1325"/>
          <w:jc w:val="center"/>
        </w:trPr>
        <w:tc>
          <w:tcPr>
            <w:tcW w:w="28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B02D9" w:rsidRPr="00692761" w:rsidRDefault="00FB02D9" w:rsidP="00A0574C">
            <w:pPr>
              <w:rPr>
                <w:rFonts w:ascii="Times New Roman" w:hAnsi="Times New Roman"/>
                <w:sz w:val="24"/>
                <w:szCs w:val="24"/>
              </w:rPr>
            </w:pPr>
            <w:r w:rsidRPr="00692761">
              <w:rPr>
                <w:rFonts w:ascii="Times New Roman" w:hAnsi="Times New Roman"/>
                <w:sz w:val="24"/>
                <w:szCs w:val="24"/>
              </w:rPr>
              <w:t>1. Създаване на условия за повишаване качеството и ефективността на системата за образование и обучение в община Плевен.</w:t>
            </w:r>
          </w:p>
        </w:tc>
        <w:tc>
          <w:tcPr>
            <w:tcW w:w="26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2D9" w:rsidRPr="00692761" w:rsidRDefault="00FB02D9" w:rsidP="00A0574C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692761">
              <w:rPr>
                <w:rFonts w:ascii="Times New Roman" w:hAnsi="Times New Roman"/>
                <w:b w:val="0"/>
                <w:sz w:val="24"/>
                <w:szCs w:val="24"/>
              </w:rPr>
              <w:t>1.1. Административна и финансова устойчивост на системата.</w:t>
            </w:r>
          </w:p>
        </w:tc>
        <w:tc>
          <w:tcPr>
            <w:tcW w:w="2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02D9" w:rsidRPr="00692761" w:rsidRDefault="00FB02D9" w:rsidP="00F07AC0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692761">
              <w:rPr>
                <w:rFonts w:ascii="Times New Roman" w:hAnsi="Times New Roman"/>
                <w:b w:val="0"/>
                <w:sz w:val="24"/>
                <w:szCs w:val="24"/>
              </w:rPr>
              <w:t>1.1.1. Обучение и подготовка за управление на директори и административен персонал.</w:t>
            </w:r>
          </w:p>
        </w:tc>
        <w:tc>
          <w:tcPr>
            <w:tcW w:w="3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02D9" w:rsidRPr="00692761" w:rsidRDefault="00FB02D9" w:rsidP="00F07AC0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692761">
              <w:rPr>
                <w:rFonts w:ascii="Times New Roman" w:hAnsi="Times New Roman"/>
                <w:b w:val="0"/>
                <w:sz w:val="24"/>
                <w:szCs w:val="24"/>
              </w:rPr>
              <w:t>Директорите, счетоводителите и административният персонал притежават достатъчно знания и умения за децентрализирано управление.</w:t>
            </w:r>
          </w:p>
        </w:tc>
        <w:tc>
          <w:tcPr>
            <w:tcW w:w="2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02D9" w:rsidRPr="00692761" w:rsidRDefault="00FB02D9" w:rsidP="00A0574C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692761">
              <w:rPr>
                <w:rFonts w:ascii="Times New Roman" w:hAnsi="Times New Roman"/>
                <w:b w:val="0"/>
                <w:sz w:val="24"/>
                <w:szCs w:val="24"/>
              </w:rPr>
              <w:t>МОН,</w:t>
            </w:r>
          </w:p>
          <w:p w:rsidR="00FB02D9" w:rsidRPr="00692761" w:rsidRDefault="00FB02D9" w:rsidP="00A0574C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692761">
              <w:rPr>
                <w:rFonts w:ascii="Times New Roman" w:hAnsi="Times New Roman"/>
                <w:b w:val="0"/>
                <w:sz w:val="24"/>
                <w:szCs w:val="24"/>
              </w:rPr>
              <w:t>Община Плевен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02D9" w:rsidRPr="00692761" w:rsidRDefault="00FB02D9" w:rsidP="00F07AC0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692761">
              <w:rPr>
                <w:rFonts w:ascii="Times New Roman" w:hAnsi="Times New Roman"/>
                <w:b w:val="0"/>
                <w:sz w:val="24"/>
                <w:szCs w:val="24"/>
              </w:rPr>
              <w:t>МОН,</w:t>
            </w:r>
          </w:p>
          <w:p w:rsidR="00FB02D9" w:rsidRPr="00692761" w:rsidRDefault="00FB02D9" w:rsidP="00F07AC0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692761">
              <w:rPr>
                <w:rFonts w:ascii="Times New Roman" w:hAnsi="Times New Roman"/>
                <w:b w:val="0"/>
                <w:sz w:val="24"/>
                <w:szCs w:val="24"/>
              </w:rPr>
              <w:t>Община Плевен,</w:t>
            </w:r>
          </w:p>
          <w:p w:rsidR="00FB02D9" w:rsidRPr="00692761" w:rsidRDefault="00FB02D9" w:rsidP="00F07AC0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692761">
              <w:rPr>
                <w:rFonts w:ascii="Times New Roman" w:hAnsi="Times New Roman"/>
                <w:b w:val="0"/>
                <w:sz w:val="24"/>
                <w:szCs w:val="24"/>
              </w:rPr>
              <w:t>Проекти на ЕС</w:t>
            </w:r>
          </w:p>
        </w:tc>
      </w:tr>
      <w:tr w:rsidR="00FB02D9" w:rsidRPr="00692761" w:rsidTr="00A50B6B">
        <w:trPr>
          <w:trHeight w:val="1950"/>
          <w:jc w:val="center"/>
        </w:trPr>
        <w:tc>
          <w:tcPr>
            <w:tcW w:w="28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B02D9" w:rsidRPr="00692761" w:rsidRDefault="00FB02D9" w:rsidP="00A0574C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2D9" w:rsidRPr="00692761" w:rsidRDefault="00FB02D9" w:rsidP="00A0574C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02D9" w:rsidRPr="00692761" w:rsidRDefault="00FB02D9" w:rsidP="00C76D30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692761">
              <w:rPr>
                <w:rFonts w:ascii="Times New Roman" w:hAnsi="Times New Roman"/>
                <w:b w:val="0"/>
                <w:sz w:val="24"/>
                <w:szCs w:val="24"/>
              </w:rPr>
              <w:t>1.1.2. Осигуряване на родителско и гражданско участие в управлението на образователния процес.</w:t>
            </w:r>
          </w:p>
        </w:tc>
        <w:tc>
          <w:tcPr>
            <w:tcW w:w="3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02D9" w:rsidRPr="00692761" w:rsidRDefault="00FB02D9" w:rsidP="00C76D30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692761">
              <w:rPr>
                <w:rFonts w:ascii="Times New Roman" w:hAnsi="Times New Roman"/>
                <w:b w:val="0"/>
                <w:sz w:val="24"/>
                <w:szCs w:val="24"/>
              </w:rPr>
              <w:t>Определени са областите на участие на родителите и гражданите, правила и процедури за участие в управлението на образованието. Определени са механизми за партньорство и взаимодействие с гражданските организации.</w:t>
            </w:r>
          </w:p>
        </w:tc>
        <w:tc>
          <w:tcPr>
            <w:tcW w:w="2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02D9" w:rsidRPr="00692761" w:rsidRDefault="00FB02D9" w:rsidP="00A0574C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692761">
              <w:rPr>
                <w:rFonts w:ascii="Times New Roman" w:hAnsi="Times New Roman"/>
                <w:b w:val="0"/>
                <w:sz w:val="24"/>
                <w:szCs w:val="24"/>
              </w:rPr>
              <w:t>МОН,</w:t>
            </w:r>
          </w:p>
          <w:p w:rsidR="00FB02D9" w:rsidRPr="00692761" w:rsidRDefault="00FB02D9" w:rsidP="00A0574C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692761">
              <w:rPr>
                <w:rFonts w:ascii="Times New Roman" w:hAnsi="Times New Roman"/>
                <w:b w:val="0"/>
                <w:sz w:val="24"/>
                <w:szCs w:val="24"/>
              </w:rPr>
              <w:t>Община Плевен,</w:t>
            </w:r>
          </w:p>
          <w:p w:rsidR="00FB02D9" w:rsidRPr="00692761" w:rsidRDefault="00FB02D9" w:rsidP="00C51278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692761">
              <w:rPr>
                <w:rFonts w:ascii="Times New Roman" w:hAnsi="Times New Roman"/>
                <w:b w:val="0"/>
                <w:sz w:val="24"/>
                <w:szCs w:val="24"/>
              </w:rPr>
              <w:t>директори на училища и детски градини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02D9" w:rsidRPr="00692761" w:rsidRDefault="00FB02D9" w:rsidP="00A0574C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692761">
              <w:rPr>
                <w:rFonts w:ascii="Times New Roman" w:hAnsi="Times New Roman"/>
                <w:b w:val="0"/>
                <w:sz w:val="24"/>
                <w:szCs w:val="24"/>
              </w:rPr>
              <w:t>МОН,</w:t>
            </w:r>
          </w:p>
          <w:p w:rsidR="00FB02D9" w:rsidRPr="00692761" w:rsidRDefault="00FB02D9" w:rsidP="00A0574C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692761">
              <w:rPr>
                <w:rFonts w:ascii="Times New Roman" w:hAnsi="Times New Roman"/>
                <w:b w:val="0"/>
                <w:sz w:val="24"/>
                <w:szCs w:val="24"/>
              </w:rPr>
              <w:t>Община Плевен,</w:t>
            </w:r>
          </w:p>
          <w:p w:rsidR="00FB02D9" w:rsidRPr="00692761" w:rsidRDefault="00FB02D9" w:rsidP="00A0574C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692761">
              <w:rPr>
                <w:rFonts w:ascii="Times New Roman" w:hAnsi="Times New Roman"/>
                <w:b w:val="0"/>
                <w:sz w:val="24"/>
                <w:szCs w:val="24"/>
              </w:rPr>
              <w:t>Проекти на ЕС, училища и детски градини</w:t>
            </w:r>
          </w:p>
        </w:tc>
      </w:tr>
      <w:tr w:rsidR="00FB02D9" w:rsidRPr="00692761" w:rsidTr="00A50B6B">
        <w:trPr>
          <w:trHeight w:val="945"/>
          <w:jc w:val="center"/>
        </w:trPr>
        <w:tc>
          <w:tcPr>
            <w:tcW w:w="28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B02D9" w:rsidRPr="00692761" w:rsidRDefault="00FB02D9" w:rsidP="00A0574C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2D9" w:rsidRPr="00692761" w:rsidRDefault="00FB02D9" w:rsidP="00A0574C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02D9" w:rsidRPr="00692761" w:rsidRDefault="00FB02D9" w:rsidP="00C51278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692761">
              <w:rPr>
                <w:rFonts w:ascii="Times New Roman" w:hAnsi="Times New Roman"/>
                <w:b w:val="0"/>
                <w:sz w:val="24"/>
                <w:szCs w:val="24"/>
              </w:rPr>
              <w:t>1.1.3. Изграждане на система за административен и финансов контрол.</w:t>
            </w:r>
          </w:p>
        </w:tc>
        <w:tc>
          <w:tcPr>
            <w:tcW w:w="3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02D9" w:rsidRPr="00692761" w:rsidRDefault="00FB02D9" w:rsidP="00A0574C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692761">
              <w:rPr>
                <w:rFonts w:ascii="Times New Roman" w:hAnsi="Times New Roman"/>
                <w:b w:val="0"/>
                <w:sz w:val="24"/>
                <w:szCs w:val="24"/>
              </w:rPr>
              <w:t>Изградена е процедура за оценка  за осъществяване на текущ контрол при децентрализирано управление.</w:t>
            </w:r>
          </w:p>
        </w:tc>
        <w:tc>
          <w:tcPr>
            <w:tcW w:w="2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02D9" w:rsidRPr="00692761" w:rsidRDefault="00FB02D9" w:rsidP="00C51278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692761">
              <w:rPr>
                <w:rFonts w:ascii="Times New Roman" w:hAnsi="Times New Roman"/>
                <w:b w:val="0"/>
                <w:sz w:val="24"/>
                <w:szCs w:val="24"/>
              </w:rPr>
              <w:t>МОН,</w:t>
            </w:r>
          </w:p>
          <w:p w:rsidR="00FB02D9" w:rsidRPr="00692761" w:rsidRDefault="00FB02D9" w:rsidP="00C51278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692761">
              <w:rPr>
                <w:rFonts w:ascii="Times New Roman" w:hAnsi="Times New Roman"/>
                <w:b w:val="0"/>
                <w:sz w:val="24"/>
                <w:szCs w:val="24"/>
              </w:rPr>
              <w:t>Община Плевен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02D9" w:rsidRPr="00692761" w:rsidRDefault="00FB02D9" w:rsidP="00A0574C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B02D9" w:rsidRPr="00692761" w:rsidTr="00A50B6B">
        <w:trPr>
          <w:trHeight w:val="945"/>
          <w:jc w:val="center"/>
        </w:trPr>
        <w:tc>
          <w:tcPr>
            <w:tcW w:w="28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B02D9" w:rsidRPr="00692761" w:rsidRDefault="00FB02D9" w:rsidP="00A0574C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2D9" w:rsidRPr="00692761" w:rsidRDefault="00FB02D9" w:rsidP="00A0574C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02D9" w:rsidRPr="00C80015" w:rsidRDefault="00FB02D9" w:rsidP="00C80015">
            <w:pPr>
              <w:rPr>
                <w:ins w:id="0" w:author="Elena" w:date="2014-08-19T11:03:00Z"/>
                <w:rFonts w:ascii="Times New Roman" w:hAnsi="Times New Roman"/>
                <w:b w:val="0"/>
                <w:sz w:val="24"/>
                <w:szCs w:val="24"/>
              </w:rPr>
            </w:pPr>
            <w:ins w:id="1" w:author="Elena" w:date="2014-08-19T11:03:00Z">
              <w:r>
                <w:rPr>
                  <w:rFonts w:ascii="Times New Roman" w:hAnsi="Times New Roman"/>
                  <w:b w:val="0"/>
                  <w:sz w:val="24"/>
                  <w:szCs w:val="24"/>
                </w:rPr>
                <w:t xml:space="preserve">1.1.4. </w:t>
              </w:r>
              <w:r w:rsidRPr="00C80015">
                <w:rPr>
                  <w:rFonts w:ascii="Times New Roman" w:hAnsi="Times New Roman"/>
                  <w:b w:val="0"/>
                  <w:sz w:val="24"/>
                  <w:szCs w:val="24"/>
                </w:rPr>
                <w:t>Подобряване на сигурността, безопасността и достъпността на учебните заведения в общината</w:t>
              </w:r>
            </w:ins>
            <w:ins w:id="2" w:author="Elena" w:date="2014-08-19T11:05:00Z">
              <w:r>
                <w:rPr>
                  <w:rFonts w:ascii="Times New Roman" w:hAnsi="Times New Roman"/>
                  <w:b w:val="0"/>
                  <w:sz w:val="24"/>
                  <w:szCs w:val="24"/>
                </w:rPr>
                <w:t xml:space="preserve">, </w:t>
              </w:r>
            </w:ins>
          </w:p>
          <w:p w:rsidR="00FB02D9" w:rsidRPr="00692761" w:rsidRDefault="00FB02D9" w:rsidP="00C80015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ins w:id="3" w:author="Elena" w:date="2014-08-19T11:05:00Z">
              <w:r w:rsidRPr="00C80015">
                <w:rPr>
                  <w:rFonts w:ascii="Times New Roman" w:hAnsi="Times New Roman"/>
                  <w:b w:val="0"/>
                  <w:sz w:val="24"/>
                  <w:szCs w:val="24"/>
                </w:rPr>
                <w:t>включителни висшите уч</w:t>
              </w:r>
              <w:r>
                <w:rPr>
                  <w:rFonts w:ascii="Times New Roman" w:hAnsi="Times New Roman"/>
                  <w:b w:val="0"/>
                  <w:sz w:val="24"/>
                  <w:szCs w:val="24"/>
                </w:rPr>
                <w:t>ебни заведения</w:t>
              </w:r>
            </w:ins>
          </w:p>
        </w:tc>
        <w:tc>
          <w:tcPr>
            <w:tcW w:w="3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02D9" w:rsidRPr="00692761" w:rsidRDefault="00FB02D9" w:rsidP="00C80015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ins w:id="4" w:author="Elena" w:date="2014-08-19T11:04:00Z">
              <w:r>
                <w:rPr>
                  <w:rFonts w:ascii="Times New Roman" w:hAnsi="Times New Roman"/>
                  <w:b w:val="0"/>
                  <w:sz w:val="24"/>
                  <w:szCs w:val="24"/>
                </w:rPr>
                <w:t>Осигуряване на безопасен достъп до учебните заведения в общината</w:t>
              </w:r>
            </w:ins>
            <w:ins w:id="5" w:author="Elena" w:date="2014-08-19T11:05:00Z">
              <w:r>
                <w:rPr>
                  <w:rFonts w:ascii="Times New Roman" w:hAnsi="Times New Roman"/>
                  <w:b w:val="0"/>
                  <w:sz w:val="24"/>
                  <w:szCs w:val="24"/>
                </w:rPr>
                <w:t xml:space="preserve">, </w:t>
              </w:r>
            </w:ins>
          </w:p>
        </w:tc>
        <w:tc>
          <w:tcPr>
            <w:tcW w:w="2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02D9" w:rsidRPr="00692761" w:rsidRDefault="00FB02D9" w:rsidP="00295A8B">
            <w:pPr>
              <w:jc w:val="both"/>
              <w:rPr>
                <w:ins w:id="6" w:author="Elena" w:date="2014-08-19T11:04:00Z"/>
                <w:rFonts w:ascii="Times New Roman" w:hAnsi="Times New Roman"/>
                <w:b w:val="0"/>
                <w:sz w:val="24"/>
                <w:szCs w:val="24"/>
              </w:rPr>
            </w:pPr>
            <w:ins w:id="7" w:author="Elena" w:date="2014-08-19T11:04:00Z">
              <w:r w:rsidRPr="00692761">
                <w:rPr>
                  <w:rFonts w:ascii="Times New Roman" w:hAnsi="Times New Roman"/>
                  <w:b w:val="0"/>
                  <w:sz w:val="24"/>
                  <w:szCs w:val="24"/>
                </w:rPr>
                <w:t>МОН,</w:t>
              </w:r>
            </w:ins>
          </w:p>
          <w:p w:rsidR="00FB02D9" w:rsidRPr="00692761" w:rsidRDefault="00FB02D9" w:rsidP="00295A8B">
            <w:pPr>
              <w:jc w:val="both"/>
              <w:rPr>
                <w:ins w:id="8" w:author="Elena" w:date="2014-08-19T11:04:00Z"/>
                <w:rFonts w:ascii="Times New Roman" w:hAnsi="Times New Roman"/>
                <w:b w:val="0"/>
                <w:sz w:val="24"/>
                <w:szCs w:val="24"/>
              </w:rPr>
            </w:pPr>
            <w:ins w:id="9" w:author="Elena" w:date="2014-08-19T11:04:00Z">
              <w:r w:rsidRPr="00692761">
                <w:rPr>
                  <w:rFonts w:ascii="Times New Roman" w:hAnsi="Times New Roman"/>
                  <w:b w:val="0"/>
                  <w:sz w:val="24"/>
                  <w:szCs w:val="24"/>
                </w:rPr>
                <w:t>Община Плевен,</w:t>
              </w:r>
            </w:ins>
          </w:p>
          <w:p w:rsidR="00FB02D9" w:rsidRPr="00692761" w:rsidRDefault="00FB02D9" w:rsidP="00C51278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ins w:id="10" w:author="Elena" w:date="2014-08-19T11:04:00Z">
              <w:r w:rsidRPr="00692761">
                <w:rPr>
                  <w:rFonts w:ascii="Times New Roman" w:hAnsi="Times New Roman"/>
                  <w:b w:val="0"/>
                  <w:sz w:val="24"/>
                  <w:szCs w:val="24"/>
                </w:rPr>
                <w:t>директори на училища и детски градини</w:t>
              </w:r>
            </w:ins>
            <w:ins w:id="11" w:author="Elena" w:date="2014-08-19T11:06:00Z">
              <w:r>
                <w:rPr>
                  <w:rFonts w:ascii="Times New Roman" w:hAnsi="Times New Roman"/>
                  <w:b w:val="0"/>
                  <w:sz w:val="24"/>
                  <w:szCs w:val="24"/>
                </w:rPr>
                <w:t>, ВУЗ</w:t>
              </w:r>
            </w:ins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02D9" w:rsidRPr="00692761" w:rsidRDefault="00FB02D9" w:rsidP="00295A8B">
            <w:pPr>
              <w:jc w:val="both"/>
              <w:rPr>
                <w:ins w:id="12" w:author="Elena" w:date="2014-08-19T11:04:00Z"/>
                <w:rFonts w:ascii="Times New Roman" w:hAnsi="Times New Roman"/>
                <w:b w:val="0"/>
                <w:sz w:val="24"/>
                <w:szCs w:val="24"/>
              </w:rPr>
            </w:pPr>
            <w:ins w:id="13" w:author="Elena" w:date="2014-08-19T11:04:00Z">
              <w:r w:rsidRPr="00692761">
                <w:rPr>
                  <w:rFonts w:ascii="Times New Roman" w:hAnsi="Times New Roman"/>
                  <w:b w:val="0"/>
                  <w:sz w:val="24"/>
                  <w:szCs w:val="24"/>
                </w:rPr>
                <w:t>МОН,</w:t>
              </w:r>
            </w:ins>
          </w:p>
          <w:p w:rsidR="00FB02D9" w:rsidRPr="00692761" w:rsidRDefault="00FB02D9" w:rsidP="00295A8B">
            <w:pPr>
              <w:jc w:val="both"/>
              <w:rPr>
                <w:ins w:id="14" w:author="Elena" w:date="2014-08-19T11:04:00Z"/>
                <w:rFonts w:ascii="Times New Roman" w:hAnsi="Times New Roman"/>
                <w:b w:val="0"/>
                <w:sz w:val="24"/>
                <w:szCs w:val="24"/>
              </w:rPr>
            </w:pPr>
            <w:ins w:id="15" w:author="Elena" w:date="2014-08-19T11:04:00Z">
              <w:r w:rsidRPr="00692761">
                <w:rPr>
                  <w:rFonts w:ascii="Times New Roman" w:hAnsi="Times New Roman"/>
                  <w:b w:val="0"/>
                  <w:sz w:val="24"/>
                  <w:szCs w:val="24"/>
                </w:rPr>
                <w:t>Община Плевен,</w:t>
              </w:r>
            </w:ins>
          </w:p>
          <w:p w:rsidR="00FB02D9" w:rsidRPr="00692761" w:rsidRDefault="00FB02D9" w:rsidP="00A0574C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ins w:id="16" w:author="Elena" w:date="2014-08-19T11:04:00Z">
              <w:r w:rsidRPr="00692761">
                <w:rPr>
                  <w:rFonts w:ascii="Times New Roman" w:hAnsi="Times New Roman"/>
                  <w:b w:val="0"/>
                  <w:sz w:val="24"/>
                  <w:szCs w:val="24"/>
                </w:rPr>
                <w:t>Проекти на ЕС, училища и детски градини</w:t>
              </w:r>
            </w:ins>
            <w:ins w:id="17" w:author="Elena" w:date="2014-08-19T11:06:00Z">
              <w:r>
                <w:rPr>
                  <w:rFonts w:ascii="Times New Roman" w:hAnsi="Times New Roman"/>
                  <w:b w:val="0"/>
                  <w:sz w:val="24"/>
                  <w:szCs w:val="24"/>
                </w:rPr>
                <w:t>,м ВУЗ</w:t>
              </w:r>
            </w:ins>
          </w:p>
        </w:tc>
      </w:tr>
      <w:tr w:rsidR="00FB02D9" w:rsidRPr="00692761" w:rsidTr="00A50B6B">
        <w:trPr>
          <w:trHeight w:val="945"/>
          <w:jc w:val="center"/>
        </w:trPr>
        <w:tc>
          <w:tcPr>
            <w:tcW w:w="28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B02D9" w:rsidRPr="00692761" w:rsidRDefault="00FB02D9" w:rsidP="00A0574C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2D9" w:rsidRPr="00692761" w:rsidRDefault="00FB02D9" w:rsidP="00A0574C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02D9" w:rsidRPr="00692761" w:rsidRDefault="00FB02D9" w:rsidP="00C80015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ins w:id="18" w:author="Elena" w:date="2014-08-19T11:03:00Z">
              <w:r>
                <w:rPr>
                  <w:rFonts w:ascii="Times New Roman" w:hAnsi="Times New Roman"/>
                  <w:b w:val="0"/>
                  <w:sz w:val="24"/>
                  <w:szCs w:val="24"/>
                </w:rPr>
                <w:t>1.1.5</w:t>
              </w:r>
              <w:r w:rsidRPr="00C80015">
                <w:rPr>
                  <w:rFonts w:ascii="Times New Roman" w:hAnsi="Times New Roman"/>
                  <w:b w:val="0"/>
                  <w:sz w:val="24"/>
                  <w:szCs w:val="24"/>
                </w:rPr>
                <w:t xml:space="preserve">. Подкрепа за организиране на значими обществени мероприятия в областта на образованието, </w:t>
              </w:r>
            </w:ins>
          </w:p>
        </w:tc>
        <w:tc>
          <w:tcPr>
            <w:tcW w:w="3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02D9" w:rsidRPr="00692761" w:rsidRDefault="00FB02D9" w:rsidP="00A0574C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ins w:id="19" w:author="Elena" w:date="2014-08-19T11:04:00Z">
              <w:r>
                <w:rPr>
                  <w:rFonts w:ascii="Times New Roman" w:hAnsi="Times New Roman"/>
                  <w:b w:val="0"/>
                  <w:sz w:val="24"/>
                  <w:szCs w:val="24"/>
                </w:rPr>
                <w:t>Регуларно провеждане на значими обществени мероприятия в областта на образованието, включващо широк кръг от уч</w:t>
              </w:r>
            </w:ins>
            <w:ins w:id="20" w:author="Elena" w:date="2014-08-19T11:05:00Z">
              <w:r>
                <w:rPr>
                  <w:rFonts w:ascii="Times New Roman" w:hAnsi="Times New Roman"/>
                  <w:b w:val="0"/>
                  <w:sz w:val="24"/>
                  <w:szCs w:val="24"/>
                </w:rPr>
                <w:t>астници</w:t>
              </w:r>
            </w:ins>
          </w:p>
        </w:tc>
        <w:tc>
          <w:tcPr>
            <w:tcW w:w="2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02D9" w:rsidRPr="00692761" w:rsidRDefault="00FB02D9" w:rsidP="00295A8B">
            <w:pPr>
              <w:jc w:val="both"/>
              <w:rPr>
                <w:ins w:id="21" w:author="Elena" w:date="2014-08-19T11:06:00Z"/>
                <w:rFonts w:ascii="Times New Roman" w:hAnsi="Times New Roman"/>
                <w:b w:val="0"/>
                <w:sz w:val="24"/>
                <w:szCs w:val="24"/>
              </w:rPr>
            </w:pPr>
            <w:ins w:id="22" w:author="Elena" w:date="2014-08-19T11:06:00Z">
              <w:r w:rsidRPr="00692761">
                <w:rPr>
                  <w:rFonts w:ascii="Times New Roman" w:hAnsi="Times New Roman"/>
                  <w:b w:val="0"/>
                  <w:sz w:val="24"/>
                  <w:szCs w:val="24"/>
                </w:rPr>
                <w:t>МОН,</w:t>
              </w:r>
            </w:ins>
          </w:p>
          <w:p w:rsidR="00FB02D9" w:rsidRPr="00692761" w:rsidRDefault="00FB02D9" w:rsidP="00295A8B">
            <w:pPr>
              <w:jc w:val="both"/>
              <w:rPr>
                <w:ins w:id="23" w:author="Elena" w:date="2014-08-19T11:06:00Z"/>
                <w:rFonts w:ascii="Times New Roman" w:hAnsi="Times New Roman"/>
                <w:b w:val="0"/>
                <w:sz w:val="24"/>
                <w:szCs w:val="24"/>
              </w:rPr>
            </w:pPr>
            <w:ins w:id="24" w:author="Elena" w:date="2014-08-19T11:06:00Z">
              <w:r w:rsidRPr="00692761">
                <w:rPr>
                  <w:rFonts w:ascii="Times New Roman" w:hAnsi="Times New Roman"/>
                  <w:b w:val="0"/>
                  <w:sz w:val="24"/>
                  <w:szCs w:val="24"/>
                </w:rPr>
                <w:t>Община Плевен,</w:t>
              </w:r>
            </w:ins>
          </w:p>
          <w:p w:rsidR="00FB02D9" w:rsidRPr="00692761" w:rsidRDefault="00FB02D9" w:rsidP="00C51278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ins w:id="25" w:author="Elena" w:date="2014-08-19T11:06:00Z">
              <w:r w:rsidRPr="00692761">
                <w:rPr>
                  <w:rFonts w:ascii="Times New Roman" w:hAnsi="Times New Roman"/>
                  <w:b w:val="0"/>
                  <w:sz w:val="24"/>
                  <w:szCs w:val="24"/>
                </w:rPr>
                <w:t>директори на училища и детски градини</w:t>
              </w:r>
              <w:r>
                <w:rPr>
                  <w:rFonts w:ascii="Times New Roman" w:hAnsi="Times New Roman"/>
                  <w:b w:val="0"/>
                  <w:sz w:val="24"/>
                  <w:szCs w:val="24"/>
                </w:rPr>
                <w:t>, ВУЗ</w:t>
              </w:r>
            </w:ins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02D9" w:rsidRPr="00692761" w:rsidRDefault="00FB02D9" w:rsidP="00295A8B">
            <w:pPr>
              <w:jc w:val="both"/>
              <w:rPr>
                <w:ins w:id="26" w:author="Elena" w:date="2014-08-19T11:06:00Z"/>
                <w:rFonts w:ascii="Times New Roman" w:hAnsi="Times New Roman"/>
                <w:b w:val="0"/>
                <w:sz w:val="24"/>
                <w:szCs w:val="24"/>
              </w:rPr>
            </w:pPr>
            <w:ins w:id="27" w:author="Elena" w:date="2014-08-19T11:06:00Z">
              <w:r w:rsidRPr="00692761">
                <w:rPr>
                  <w:rFonts w:ascii="Times New Roman" w:hAnsi="Times New Roman"/>
                  <w:b w:val="0"/>
                  <w:sz w:val="24"/>
                  <w:szCs w:val="24"/>
                </w:rPr>
                <w:t>МОН,</w:t>
              </w:r>
            </w:ins>
          </w:p>
          <w:p w:rsidR="00FB02D9" w:rsidRPr="00692761" w:rsidRDefault="00FB02D9" w:rsidP="00295A8B">
            <w:pPr>
              <w:jc w:val="both"/>
              <w:rPr>
                <w:ins w:id="28" w:author="Elena" w:date="2014-08-19T11:06:00Z"/>
                <w:rFonts w:ascii="Times New Roman" w:hAnsi="Times New Roman"/>
                <w:b w:val="0"/>
                <w:sz w:val="24"/>
                <w:szCs w:val="24"/>
              </w:rPr>
            </w:pPr>
            <w:ins w:id="29" w:author="Elena" w:date="2014-08-19T11:06:00Z">
              <w:r w:rsidRPr="00692761">
                <w:rPr>
                  <w:rFonts w:ascii="Times New Roman" w:hAnsi="Times New Roman"/>
                  <w:b w:val="0"/>
                  <w:sz w:val="24"/>
                  <w:szCs w:val="24"/>
                </w:rPr>
                <w:t>Община Плевен,</w:t>
              </w:r>
            </w:ins>
          </w:p>
          <w:p w:rsidR="00FB02D9" w:rsidRPr="00692761" w:rsidRDefault="00FB02D9" w:rsidP="00A0574C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ins w:id="30" w:author="Elena" w:date="2014-08-19T11:06:00Z">
              <w:r w:rsidRPr="00692761">
                <w:rPr>
                  <w:rFonts w:ascii="Times New Roman" w:hAnsi="Times New Roman"/>
                  <w:b w:val="0"/>
                  <w:sz w:val="24"/>
                  <w:szCs w:val="24"/>
                </w:rPr>
                <w:t>Проекти на ЕС, училища и детски градини</w:t>
              </w:r>
              <w:r>
                <w:rPr>
                  <w:rFonts w:ascii="Times New Roman" w:hAnsi="Times New Roman"/>
                  <w:b w:val="0"/>
                  <w:sz w:val="24"/>
                  <w:szCs w:val="24"/>
                </w:rPr>
                <w:t>,м ВУЗ</w:t>
              </w:r>
            </w:ins>
          </w:p>
        </w:tc>
      </w:tr>
      <w:tr w:rsidR="00FB02D9" w:rsidRPr="00692761" w:rsidTr="00A50B6B">
        <w:trPr>
          <w:trHeight w:val="2141"/>
          <w:jc w:val="center"/>
        </w:trPr>
        <w:tc>
          <w:tcPr>
            <w:tcW w:w="28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B02D9" w:rsidRPr="00692761" w:rsidRDefault="00FB02D9" w:rsidP="00A0574C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6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B02D9" w:rsidRPr="00692761" w:rsidRDefault="00FB02D9" w:rsidP="00A0574C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692761">
              <w:rPr>
                <w:rFonts w:ascii="Times New Roman" w:hAnsi="Times New Roman"/>
                <w:b w:val="0"/>
                <w:sz w:val="24"/>
                <w:szCs w:val="24"/>
              </w:rPr>
              <w:t>1.2. Осъвременяване на условията за предоставяне на качествено предучилищно възпитание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>,</w:t>
            </w:r>
            <w:r w:rsidRPr="00692761"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 w:rsidRPr="00C80015">
              <w:rPr>
                <w:rFonts w:ascii="Times New Roman" w:hAnsi="Times New Roman"/>
                <w:b w:val="0"/>
                <w:sz w:val="24"/>
                <w:szCs w:val="24"/>
              </w:rPr>
              <w:t>училищно и висше образование</w:t>
            </w:r>
            <w:r w:rsidRPr="00692761">
              <w:rPr>
                <w:rFonts w:ascii="Times New Roman" w:hAnsi="Times New Roman"/>
                <w:b w:val="0"/>
                <w:sz w:val="24"/>
                <w:szCs w:val="24"/>
              </w:rPr>
              <w:t>.</w:t>
            </w:r>
          </w:p>
        </w:tc>
        <w:tc>
          <w:tcPr>
            <w:tcW w:w="2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02D9" w:rsidRPr="00692761" w:rsidRDefault="00FB02D9" w:rsidP="00C51278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692761">
              <w:rPr>
                <w:rFonts w:ascii="Times New Roman" w:hAnsi="Times New Roman"/>
                <w:b w:val="0"/>
                <w:sz w:val="24"/>
                <w:szCs w:val="24"/>
              </w:rPr>
              <w:t>1.2.1. Изграждане на система за анализ на потребностите и прогноза на нуждите от развитие и осъвременяване на материалната база на общинското образование.</w:t>
            </w:r>
          </w:p>
        </w:tc>
        <w:tc>
          <w:tcPr>
            <w:tcW w:w="3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02D9" w:rsidRPr="00692761" w:rsidRDefault="00FB02D9" w:rsidP="00A0574C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692761">
              <w:rPr>
                <w:rFonts w:ascii="Times New Roman" w:hAnsi="Times New Roman"/>
                <w:b w:val="0"/>
                <w:sz w:val="24"/>
                <w:szCs w:val="24"/>
              </w:rPr>
              <w:t>Определени са индикатори за наблюдение на състоянието на материалната база и система за събиране на информация за тях, налични актуални данни за състоянието на материалната база, ежегоден преглед на състоянието и предложения за приоритетни области на интервенция.</w:t>
            </w:r>
          </w:p>
        </w:tc>
        <w:tc>
          <w:tcPr>
            <w:tcW w:w="2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02D9" w:rsidRPr="00692761" w:rsidRDefault="00FB02D9" w:rsidP="00C51278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692761">
              <w:rPr>
                <w:rFonts w:ascii="Times New Roman" w:hAnsi="Times New Roman"/>
                <w:b w:val="0"/>
                <w:sz w:val="24"/>
                <w:szCs w:val="24"/>
              </w:rPr>
              <w:t>МОН,</w:t>
            </w:r>
          </w:p>
          <w:p w:rsidR="00FB02D9" w:rsidRPr="00692761" w:rsidRDefault="00FB02D9" w:rsidP="00C51278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692761">
              <w:rPr>
                <w:rFonts w:ascii="Times New Roman" w:hAnsi="Times New Roman"/>
                <w:b w:val="0"/>
                <w:sz w:val="24"/>
                <w:szCs w:val="24"/>
              </w:rPr>
              <w:t>Община Плевен,</w:t>
            </w:r>
          </w:p>
          <w:p w:rsidR="00FB02D9" w:rsidRPr="00692761" w:rsidRDefault="00FB02D9" w:rsidP="00C51278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692761">
              <w:rPr>
                <w:rFonts w:ascii="Times New Roman" w:hAnsi="Times New Roman"/>
                <w:b w:val="0"/>
                <w:sz w:val="24"/>
                <w:szCs w:val="24"/>
              </w:rPr>
              <w:t>директори на училища и детски градини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02D9" w:rsidRPr="00692761" w:rsidRDefault="00FB02D9" w:rsidP="00353FAF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692761">
              <w:rPr>
                <w:rFonts w:ascii="Times New Roman" w:hAnsi="Times New Roman"/>
                <w:b w:val="0"/>
                <w:sz w:val="24"/>
                <w:szCs w:val="24"/>
              </w:rPr>
              <w:t>МОН,</w:t>
            </w:r>
          </w:p>
          <w:p w:rsidR="00FB02D9" w:rsidRPr="00692761" w:rsidRDefault="00FB02D9" w:rsidP="00353FAF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692761">
              <w:rPr>
                <w:rFonts w:ascii="Times New Roman" w:hAnsi="Times New Roman"/>
                <w:b w:val="0"/>
                <w:sz w:val="24"/>
                <w:szCs w:val="24"/>
              </w:rPr>
              <w:t>Община Плевен,</w:t>
            </w:r>
          </w:p>
          <w:p w:rsidR="00FB02D9" w:rsidRPr="00692761" w:rsidRDefault="00FB02D9" w:rsidP="00353FAF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692761">
              <w:rPr>
                <w:rFonts w:ascii="Times New Roman" w:hAnsi="Times New Roman"/>
                <w:b w:val="0"/>
                <w:sz w:val="24"/>
                <w:szCs w:val="24"/>
              </w:rPr>
              <w:t>училища и детски градини</w:t>
            </w:r>
          </w:p>
        </w:tc>
      </w:tr>
      <w:tr w:rsidR="00FB02D9" w:rsidRPr="00692761" w:rsidTr="00A50B6B">
        <w:trPr>
          <w:trHeight w:val="1369"/>
          <w:jc w:val="center"/>
        </w:trPr>
        <w:tc>
          <w:tcPr>
            <w:tcW w:w="28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B02D9" w:rsidRPr="00692761" w:rsidRDefault="00FB02D9" w:rsidP="00A0574C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6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B02D9" w:rsidRPr="00692761" w:rsidRDefault="00FB02D9" w:rsidP="00A0574C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02D9" w:rsidRPr="00692761" w:rsidRDefault="00FB02D9" w:rsidP="00C51278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692761">
              <w:rPr>
                <w:rFonts w:ascii="Times New Roman" w:hAnsi="Times New Roman"/>
                <w:b w:val="0"/>
                <w:sz w:val="24"/>
                <w:szCs w:val="24"/>
              </w:rPr>
              <w:t>1.2.2. Модернизиране, изграждане и обновяване на материално-техническата база в училищата и детските градини за провеждане на съвременен образователно-възпитателен процес:</w:t>
            </w:r>
          </w:p>
          <w:p w:rsidR="00FB02D9" w:rsidRPr="00692761" w:rsidRDefault="00FB02D9" w:rsidP="00353FAF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692761">
              <w:rPr>
                <w:rFonts w:ascii="Times New Roman" w:hAnsi="Times New Roman"/>
                <w:b w:val="0"/>
                <w:sz w:val="24"/>
                <w:szCs w:val="24"/>
              </w:rPr>
              <w:t>Подобряване на МТБ на ЦДГ 20 "Калина";</w:t>
            </w:r>
          </w:p>
          <w:p w:rsidR="00FB02D9" w:rsidRPr="00692761" w:rsidRDefault="00FB02D9" w:rsidP="00353FAF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692761">
              <w:rPr>
                <w:rFonts w:ascii="Times New Roman" w:hAnsi="Times New Roman"/>
                <w:b w:val="0"/>
                <w:sz w:val="24"/>
                <w:szCs w:val="24"/>
              </w:rPr>
              <w:t>Подобряване на МТБ на ОДЗ 19 "Яница";</w:t>
            </w:r>
          </w:p>
          <w:p w:rsidR="00FB02D9" w:rsidRPr="00692761" w:rsidRDefault="00FB02D9" w:rsidP="00353FAF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692761">
              <w:rPr>
                <w:rFonts w:ascii="Times New Roman" w:hAnsi="Times New Roman"/>
                <w:b w:val="0"/>
                <w:sz w:val="24"/>
                <w:szCs w:val="24"/>
              </w:rPr>
              <w:t>Подобряване на МТБ на СДГ 11 „Теменуга”;</w:t>
            </w:r>
          </w:p>
          <w:p w:rsidR="00FB02D9" w:rsidRPr="00692761" w:rsidRDefault="00FB02D9" w:rsidP="00353FAF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692761">
              <w:rPr>
                <w:rFonts w:ascii="Times New Roman" w:hAnsi="Times New Roman"/>
                <w:b w:val="0"/>
                <w:sz w:val="24"/>
                <w:szCs w:val="24"/>
              </w:rPr>
              <w:t>Подобряване на МТБ на ОДЗ 18 „Дружба”;</w:t>
            </w:r>
          </w:p>
          <w:p w:rsidR="00FB02D9" w:rsidRPr="00692761" w:rsidRDefault="00FB02D9" w:rsidP="00353FAF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692761">
              <w:rPr>
                <w:rFonts w:ascii="Times New Roman" w:hAnsi="Times New Roman"/>
                <w:b w:val="0"/>
                <w:sz w:val="24"/>
                <w:szCs w:val="24"/>
              </w:rPr>
              <w:t>Подобряване на МТБ на ОУ "Св. Климент Охридски";</w:t>
            </w:r>
          </w:p>
          <w:p w:rsidR="00FB02D9" w:rsidRPr="00692761" w:rsidRDefault="00FB02D9" w:rsidP="00353FAF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692761">
              <w:rPr>
                <w:rFonts w:ascii="Times New Roman" w:hAnsi="Times New Roman"/>
                <w:b w:val="0"/>
                <w:sz w:val="24"/>
                <w:szCs w:val="24"/>
              </w:rPr>
              <w:t>Подобряване на МТБ на Детска ясла "Гергана";</w:t>
            </w:r>
          </w:p>
          <w:p w:rsidR="00FB02D9" w:rsidRPr="00692761" w:rsidRDefault="00FB02D9" w:rsidP="00353FAF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692761">
              <w:rPr>
                <w:rFonts w:ascii="Times New Roman" w:hAnsi="Times New Roman"/>
                <w:b w:val="0"/>
                <w:sz w:val="24"/>
                <w:szCs w:val="24"/>
              </w:rPr>
              <w:t>Реконструкция и енергийно обновяване на ЦДГ 8 „Щурче”;</w:t>
            </w:r>
          </w:p>
          <w:p w:rsidR="00FB02D9" w:rsidRPr="00692761" w:rsidRDefault="00FB02D9" w:rsidP="00353FAF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692761">
              <w:rPr>
                <w:rFonts w:ascii="Times New Roman" w:hAnsi="Times New Roman"/>
                <w:b w:val="0"/>
                <w:sz w:val="24"/>
                <w:szCs w:val="24"/>
              </w:rPr>
              <w:t>Подобряване на МТБ на ЦДГ 2 "Юнско въстание";</w:t>
            </w:r>
          </w:p>
          <w:p w:rsidR="00FB02D9" w:rsidRPr="00692761" w:rsidRDefault="00FB02D9" w:rsidP="00353FAF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692761">
              <w:rPr>
                <w:rFonts w:ascii="Times New Roman" w:hAnsi="Times New Roman"/>
                <w:b w:val="0"/>
                <w:sz w:val="24"/>
                <w:szCs w:val="24"/>
              </w:rPr>
              <w:t>Подобряване на МТБ на ЦДГ 12 "Ралица";</w:t>
            </w:r>
          </w:p>
          <w:p w:rsidR="00FB02D9" w:rsidRPr="00692761" w:rsidRDefault="00FB02D9" w:rsidP="00353FAF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692761">
              <w:rPr>
                <w:rFonts w:ascii="Times New Roman" w:hAnsi="Times New Roman"/>
                <w:b w:val="0"/>
                <w:sz w:val="24"/>
                <w:szCs w:val="24"/>
              </w:rPr>
              <w:t>Реконструкция и обновяване на "Център за работа с деца";</w:t>
            </w:r>
          </w:p>
          <w:p w:rsidR="00FB02D9" w:rsidRPr="00692761" w:rsidRDefault="00FB02D9" w:rsidP="00353FAF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692761">
              <w:rPr>
                <w:rFonts w:ascii="Times New Roman" w:hAnsi="Times New Roman"/>
                <w:b w:val="0"/>
                <w:sz w:val="24"/>
                <w:szCs w:val="24"/>
              </w:rPr>
              <w:t>Реконструкция и обновяване на НУ "Христо Ботев";</w:t>
            </w:r>
          </w:p>
          <w:p w:rsidR="00FB02D9" w:rsidRPr="00692761" w:rsidRDefault="00FB02D9" w:rsidP="00353FAF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692761">
              <w:rPr>
                <w:rFonts w:ascii="Times New Roman" w:hAnsi="Times New Roman"/>
                <w:b w:val="0"/>
                <w:sz w:val="24"/>
                <w:szCs w:val="24"/>
              </w:rPr>
              <w:t>Реконструкция и обновяване на Прогимназия "Цветан Спасов";</w:t>
            </w:r>
          </w:p>
          <w:p w:rsidR="00FB02D9" w:rsidRPr="00692761" w:rsidRDefault="00FB02D9" w:rsidP="00353FAF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692761">
              <w:rPr>
                <w:rFonts w:ascii="Times New Roman" w:hAnsi="Times New Roman"/>
                <w:b w:val="0"/>
                <w:sz w:val="24"/>
                <w:szCs w:val="24"/>
              </w:rPr>
              <w:t>Реконструкция и обновяване на СОУ "Х.Смирненски";</w:t>
            </w:r>
          </w:p>
          <w:p w:rsidR="00FB02D9" w:rsidRPr="00692761" w:rsidRDefault="00FB02D9" w:rsidP="00353FAF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692761">
              <w:rPr>
                <w:rFonts w:ascii="Times New Roman" w:hAnsi="Times New Roman"/>
                <w:b w:val="0"/>
                <w:sz w:val="24"/>
                <w:szCs w:val="24"/>
              </w:rPr>
              <w:t>Реконструкция и обновяване на Спортно училище "Г.Бенковски"</w:t>
            </w:r>
            <w:ins w:id="31" w:author="Elena" w:date="2014-08-19T11:07:00Z">
              <w:r>
                <w:rPr>
                  <w:rFonts w:ascii="Times New Roman" w:hAnsi="Times New Roman"/>
                  <w:b w:val="0"/>
                  <w:sz w:val="24"/>
                  <w:szCs w:val="24"/>
                </w:rPr>
                <w:t>, учебна база на ВУЗ, включително леглова база</w:t>
              </w:r>
            </w:ins>
            <w:del w:id="32" w:author="Elena" w:date="2014-08-19T11:07:00Z">
              <w:r w:rsidRPr="00692761" w:rsidDel="00C80015">
                <w:rPr>
                  <w:rFonts w:ascii="Times New Roman" w:hAnsi="Times New Roman"/>
                  <w:b w:val="0"/>
                  <w:sz w:val="24"/>
                  <w:szCs w:val="24"/>
                </w:rPr>
                <w:delText>.</w:delText>
              </w:r>
            </w:del>
          </w:p>
          <w:p w:rsidR="00FB02D9" w:rsidRPr="00692761" w:rsidRDefault="00FB02D9" w:rsidP="00C51278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3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02D9" w:rsidRPr="00692761" w:rsidRDefault="00FB02D9" w:rsidP="00C51278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692761">
              <w:rPr>
                <w:rFonts w:ascii="Times New Roman" w:hAnsi="Times New Roman"/>
                <w:b w:val="0"/>
                <w:sz w:val="24"/>
                <w:szCs w:val="24"/>
              </w:rPr>
              <w:t xml:space="preserve">Модернизирана материално-техническата база в училищата и детските градини </w:t>
            </w:r>
            <w:ins w:id="33" w:author="Elena" w:date="2014-08-19T11:07:00Z">
              <w:r>
                <w:rPr>
                  <w:rFonts w:ascii="Times New Roman" w:hAnsi="Times New Roman"/>
                  <w:b w:val="0"/>
                  <w:sz w:val="24"/>
                  <w:szCs w:val="24"/>
                </w:rPr>
                <w:t xml:space="preserve">и ВУЗ </w:t>
              </w:r>
            </w:ins>
            <w:r w:rsidRPr="00692761">
              <w:rPr>
                <w:rFonts w:ascii="Times New Roman" w:hAnsi="Times New Roman"/>
                <w:b w:val="0"/>
                <w:sz w:val="24"/>
                <w:szCs w:val="24"/>
              </w:rPr>
              <w:t>и създадени условия за повишаване качеството на образователно-възпитателен процес.</w:t>
            </w:r>
          </w:p>
          <w:p w:rsidR="00FB02D9" w:rsidRPr="00692761" w:rsidRDefault="00FB02D9" w:rsidP="00C51278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02D9" w:rsidRPr="00692761" w:rsidRDefault="00FB02D9" w:rsidP="00353FAF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692761">
              <w:rPr>
                <w:rFonts w:ascii="Times New Roman" w:hAnsi="Times New Roman"/>
                <w:b w:val="0"/>
                <w:sz w:val="24"/>
                <w:szCs w:val="24"/>
              </w:rPr>
              <w:t>МОН,</w:t>
            </w:r>
          </w:p>
          <w:p w:rsidR="00FB02D9" w:rsidRPr="00692761" w:rsidRDefault="00FB02D9" w:rsidP="00353FAF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692761">
              <w:rPr>
                <w:rFonts w:ascii="Times New Roman" w:hAnsi="Times New Roman"/>
                <w:b w:val="0"/>
                <w:sz w:val="24"/>
                <w:szCs w:val="24"/>
              </w:rPr>
              <w:t>Община Плевен,</w:t>
            </w:r>
          </w:p>
          <w:p w:rsidR="00FB02D9" w:rsidRPr="00692761" w:rsidRDefault="00FB02D9" w:rsidP="00353FAF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692761">
              <w:rPr>
                <w:rFonts w:ascii="Times New Roman" w:hAnsi="Times New Roman"/>
                <w:b w:val="0"/>
                <w:sz w:val="24"/>
                <w:szCs w:val="24"/>
              </w:rPr>
              <w:t>директори на училища и детски градини</w:t>
            </w:r>
            <w:ins w:id="34" w:author="Elena" w:date="2014-08-19T11:07:00Z">
              <w:r>
                <w:rPr>
                  <w:rFonts w:ascii="Times New Roman" w:hAnsi="Times New Roman"/>
                  <w:b w:val="0"/>
                  <w:sz w:val="24"/>
                  <w:szCs w:val="24"/>
                </w:rPr>
                <w:t>, ВУЗ</w:t>
              </w:r>
            </w:ins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02D9" w:rsidRPr="00692761" w:rsidRDefault="00FB02D9" w:rsidP="00353FAF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692761">
              <w:rPr>
                <w:rFonts w:ascii="Times New Roman" w:hAnsi="Times New Roman"/>
                <w:b w:val="0"/>
                <w:sz w:val="24"/>
                <w:szCs w:val="24"/>
              </w:rPr>
              <w:t>МОН,</w:t>
            </w:r>
          </w:p>
          <w:p w:rsidR="00FB02D9" w:rsidRPr="00692761" w:rsidRDefault="00FB02D9" w:rsidP="00353FAF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692761">
              <w:rPr>
                <w:rFonts w:ascii="Times New Roman" w:hAnsi="Times New Roman"/>
                <w:b w:val="0"/>
                <w:sz w:val="24"/>
                <w:szCs w:val="24"/>
              </w:rPr>
              <w:t>Община Плевен,</w:t>
            </w:r>
          </w:p>
          <w:p w:rsidR="00FB02D9" w:rsidRPr="00692761" w:rsidRDefault="00FB02D9" w:rsidP="00353FAF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692761">
              <w:rPr>
                <w:rFonts w:ascii="Times New Roman" w:hAnsi="Times New Roman"/>
                <w:b w:val="0"/>
                <w:sz w:val="24"/>
                <w:szCs w:val="24"/>
              </w:rPr>
              <w:t>Проекти на ЕС, училища и детски градини</w:t>
            </w:r>
            <w:ins w:id="35" w:author="Elena" w:date="2014-08-19T11:07:00Z">
              <w:r>
                <w:rPr>
                  <w:rFonts w:ascii="Times New Roman" w:hAnsi="Times New Roman"/>
                  <w:b w:val="0"/>
                  <w:sz w:val="24"/>
                  <w:szCs w:val="24"/>
                </w:rPr>
                <w:t>, ВУЗ</w:t>
              </w:r>
            </w:ins>
          </w:p>
        </w:tc>
      </w:tr>
      <w:tr w:rsidR="00FB02D9" w:rsidRPr="00692761" w:rsidTr="00A50B6B">
        <w:trPr>
          <w:trHeight w:val="844"/>
          <w:jc w:val="center"/>
        </w:trPr>
        <w:tc>
          <w:tcPr>
            <w:tcW w:w="28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B02D9" w:rsidRPr="00692761" w:rsidRDefault="00FB02D9" w:rsidP="00A0574C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6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B02D9" w:rsidRPr="00692761" w:rsidRDefault="00FB02D9" w:rsidP="00A0574C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2D9" w:rsidRPr="00692761" w:rsidRDefault="00FB02D9" w:rsidP="00A0574C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ins w:id="36" w:author="Elena" w:date="2014-08-19T11:26:00Z">
              <w:r>
                <w:rPr>
                  <w:rFonts w:ascii="Times New Roman" w:hAnsi="Times New Roman"/>
                  <w:b w:val="0"/>
                  <w:sz w:val="24"/>
                  <w:szCs w:val="24"/>
                </w:rPr>
                <w:t xml:space="preserve">1.2.3. </w:t>
              </w:r>
            </w:ins>
            <w:ins w:id="37" w:author="Elena" w:date="2014-08-19T11:08:00Z">
              <w:r w:rsidRPr="00C80015">
                <w:rPr>
                  <w:rFonts w:ascii="Times New Roman" w:hAnsi="Times New Roman"/>
                  <w:b w:val="0"/>
                  <w:sz w:val="24"/>
                  <w:szCs w:val="24"/>
                </w:rPr>
                <w:t>Изграждане на Междууниверситетски кампус</w:t>
              </w:r>
            </w:ins>
          </w:p>
        </w:tc>
        <w:tc>
          <w:tcPr>
            <w:tcW w:w="3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02D9" w:rsidRPr="00692761" w:rsidRDefault="00FB02D9" w:rsidP="00295A8B">
            <w:pPr>
              <w:jc w:val="both"/>
              <w:rPr>
                <w:ins w:id="38" w:author="Elena" w:date="2014-08-19T11:08:00Z"/>
                <w:rFonts w:ascii="Times New Roman" w:hAnsi="Times New Roman"/>
                <w:b w:val="0"/>
                <w:sz w:val="24"/>
                <w:szCs w:val="24"/>
              </w:rPr>
            </w:pPr>
            <w:ins w:id="39" w:author="Elena" w:date="2014-08-19T11:08:00Z">
              <w:r>
                <w:rPr>
                  <w:rFonts w:ascii="Times New Roman" w:hAnsi="Times New Roman"/>
                  <w:b w:val="0"/>
                  <w:sz w:val="24"/>
                  <w:szCs w:val="24"/>
                </w:rPr>
                <w:t>Изграден мултиуниверситетски кампус</w:t>
              </w:r>
            </w:ins>
            <w:ins w:id="40" w:author="Elena" w:date="2014-08-19T11:09:00Z">
              <w:r>
                <w:rPr>
                  <w:rFonts w:ascii="Times New Roman" w:hAnsi="Times New Roman"/>
                  <w:b w:val="0"/>
                  <w:sz w:val="24"/>
                  <w:szCs w:val="24"/>
                </w:rPr>
                <w:t xml:space="preserve"> (проект, част от ИПГВР на гр. Плевен)</w:t>
              </w:r>
            </w:ins>
          </w:p>
          <w:p w:rsidR="00FB02D9" w:rsidRPr="00692761" w:rsidRDefault="00FB02D9" w:rsidP="00A0574C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02D9" w:rsidRPr="00692761" w:rsidRDefault="00FB02D9" w:rsidP="00295A8B">
            <w:pPr>
              <w:jc w:val="both"/>
              <w:rPr>
                <w:ins w:id="41" w:author="Elena" w:date="2014-08-19T11:08:00Z"/>
                <w:rFonts w:ascii="Times New Roman" w:hAnsi="Times New Roman"/>
                <w:b w:val="0"/>
                <w:sz w:val="24"/>
                <w:szCs w:val="24"/>
              </w:rPr>
            </w:pPr>
            <w:ins w:id="42" w:author="Elena" w:date="2014-08-19T11:08:00Z">
              <w:r w:rsidRPr="00692761">
                <w:rPr>
                  <w:rFonts w:ascii="Times New Roman" w:hAnsi="Times New Roman"/>
                  <w:b w:val="0"/>
                  <w:sz w:val="24"/>
                  <w:szCs w:val="24"/>
                </w:rPr>
                <w:t>МОН,</w:t>
              </w:r>
            </w:ins>
          </w:p>
          <w:p w:rsidR="00FB02D9" w:rsidRPr="00692761" w:rsidRDefault="00FB02D9" w:rsidP="00295A8B">
            <w:pPr>
              <w:jc w:val="both"/>
              <w:rPr>
                <w:ins w:id="43" w:author="Elena" w:date="2014-08-19T11:08:00Z"/>
                <w:rFonts w:ascii="Times New Roman" w:hAnsi="Times New Roman"/>
                <w:b w:val="0"/>
                <w:sz w:val="24"/>
                <w:szCs w:val="24"/>
              </w:rPr>
            </w:pPr>
            <w:ins w:id="44" w:author="Elena" w:date="2014-08-19T11:08:00Z">
              <w:r w:rsidRPr="00692761">
                <w:rPr>
                  <w:rFonts w:ascii="Times New Roman" w:hAnsi="Times New Roman"/>
                  <w:b w:val="0"/>
                  <w:sz w:val="24"/>
                  <w:szCs w:val="24"/>
                </w:rPr>
                <w:t>Община Плевен,</w:t>
              </w:r>
            </w:ins>
          </w:p>
          <w:p w:rsidR="00FB02D9" w:rsidRPr="00692761" w:rsidRDefault="00FB02D9" w:rsidP="00D96737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ins w:id="45" w:author="Elena" w:date="2014-08-19T11:08:00Z">
              <w:r w:rsidRPr="00692761">
                <w:rPr>
                  <w:rFonts w:ascii="Times New Roman" w:hAnsi="Times New Roman"/>
                  <w:b w:val="0"/>
                  <w:sz w:val="24"/>
                  <w:szCs w:val="24"/>
                </w:rPr>
                <w:t>директори на училища и детски градини</w:t>
              </w:r>
              <w:r>
                <w:rPr>
                  <w:rFonts w:ascii="Times New Roman" w:hAnsi="Times New Roman"/>
                  <w:b w:val="0"/>
                  <w:sz w:val="24"/>
                  <w:szCs w:val="24"/>
                </w:rPr>
                <w:t>, ВУЗ</w:t>
              </w:r>
            </w:ins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02D9" w:rsidRPr="00692761" w:rsidRDefault="00FB02D9" w:rsidP="00295A8B">
            <w:pPr>
              <w:jc w:val="both"/>
              <w:rPr>
                <w:ins w:id="46" w:author="Elena" w:date="2014-08-19T11:08:00Z"/>
                <w:rFonts w:ascii="Times New Roman" w:hAnsi="Times New Roman"/>
                <w:b w:val="0"/>
                <w:sz w:val="24"/>
                <w:szCs w:val="24"/>
              </w:rPr>
            </w:pPr>
            <w:ins w:id="47" w:author="Elena" w:date="2014-08-19T11:08:00Z">
              <w:r w:rsidRPr="00692761">
                <w:rPr>
                  <w:rFonts w:ascii="Times New Roman" w:hAnsi="Times New Roman"/>
                  <w:b w:val="0"/>
                  <w:sz w:val="24"/>
                  <w:szCs w:val="24"/>
                </w:rPr>
                <w:t>МОН,</w:t>
              </w:r>
            </w:ins>
          </w:p>
          <w:p w:rsidR="00FB02D9" w:rsidRPr="00692761" w:rsidRDefault="00FB02D9" w:rsidP="00295A8B">
            <w:pPr>
              <w:jc w:val="both"/>
              <w:rPr>
                <w:ins w:id="48" w:author="Elena" w:date="2014-08-19T11:08:00Z"/>
                <w:rFonts w:ascii="Times New Roman" w:hAnsi="Times New Roman"/>
                <w:b w:val="0"/>
                <w:sz w:val="24"/>
                <w:szCs w:val="24"/>
              </w:rPr>
            </w:pPr>
            <w:ins w:id="49" w:author="Elena" w:date="2014-08-19T11:08:00Z">
              <w:r w:rsidRPr="00692761">
                <w:rPr>
                  <w:rFonts w:ascii="Times New Roman" w:hAnsi="Times New Roman"/>
                  <w:b w:val="0"/>
                  <w:sz w:val="24"/>
                  <w:szCs w:val="24"/>
                </w:rPr>
                <w:t>Община Плевен,</w:t>
              </w:r>
            </w:ins>
          </w:p>
          <w:p w:rsidR="00FB02D9" w:rsidRPr="00692761" w:rsidRDefault="00FB02D9" w:rsidP="00D96737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ins w:id="50" w:author="Elena" w:date="2014-08-19T11:08:00Z">
              <w:r w:rsidRPr="00692761">
                <w:rPr>
                  <w:rFonts w:ascii="Times New Roman" w:hAnsi="Times New Roman"/>
                  <w:b w:val="0"/>
                  <w:sz w:val="24"/>
                  <w:szCs w:val="24"/>
                </w:rPr>
                <w:t>Проекти на ЕС, училища и детски градини</w:t>
              </w:r>
              <w:r>
                <w:rPr>
                  <w:rFonts w:ascii="Times New Roman" w:hAnsi="Times New Roman"/>
                  <w:b w:val="0"/>
                  <w:sz w:val="24"/>
                  <w:szCs w:val="24"/>
                </w:rPr>
                <w:t>, ВУЗ</w:t>
              </w:r>
            </w:ins>
          </w:p>
        </w:tc>
      </w:tr>
      <w:tr w:rsidR="00FB02D9" w:rsidRPr="00692761" w:rsidTr="00A50B6B">
        <w:trPr>
          <w:trHeight w:val="844"/>
          <w:jc w:val="center"/>
          <w:ins w:id="51" w:author="Elena" w:date="2014-08-19T11:26:00Z"/>
        </w:trPr>
        <w:tc>
          <w:tcPr>
            <w:tcW w:w="28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B02D9" w:rsidRPr="00692761" w:rsidRDefault="00FB02D9" w:rsidP="00A0574C">
            <w:pPr>
              <w:rPr>
                <w:ins w:id="52" w:author="Elena" w:date="2014-08-19T11:26:00Z"/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6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B02D9" w:rsidRPr="00692761" w:rsidRDefault="00FB02D9" w:rsidP="00A0574C">
            <w:pPr>
              <w:rPr>
                <w:ins w:id="53" w:author="Elena" w:date="2014-08-19T11:26:00Z"/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2D9" w:rsidRPr="00C80015" w:rsidRDefault="00FB02D9" w:rsidP="00B63440">
            <w:pPr>
              <w:jc w:val="both"/>
              <w:rPr>
                <w:ins w:id="54" w:author="Elena" w:date="2014-08-19T11:26:00Z"/>
                <w:rFonts w:ascii="Times New Roman" w:hAnsi="Times New Roman"/>
                <w:b w:val="0"/>
                <w:sz w:val="24"/>
                <w:szCs w:val="24"/>
              </w:rPr>
            </w:pPr>
            <w:ins w:id="55" w:author="Elena" w:date="2014-08-19T11:26:00Z">
              <w:r>
                <w:rPr>
                  <w:rFonts w:ascii="Times New Roman" w:hAnsi="Times New Roman"/>
                  <w:b w:val="0"/>
                  <w:sz w:val="24"/>
                  <w:szCs w:val="24"/>
                </w:rPr>
                <w:t>1.2.4. Развитие на академичния сектор</w:t>
              </w:r>
            </w:ins>
            <w:ins w:id="56" w:author="Elena" w:date="2014-08-19T11:27:00Z">
              <w:r>
                <w:rPr>
                  <w:rFonts w:ascii="Times New Roman" w:hAnsi="Times New Roman"/>
                  <w:b w:val="0"/>
                  <w:sz w:val="24"/>
                  <w:szCs w:val="24"/>
                </w:rPr>
                <w:t xml:space="preserve"> чрез обмен на добри практики с други ВУЗ и институции</w:t>
              </w:r>
            </w:ins>
            <w:ins w:id="57" w:author="Elena" w:date="2014-08-19T11:26:00Z">
              <w:r>
                <w:rPr>
                  <w:rFonts w:ascii="Times New Roman" w:hAnsi="Times New Roman"/>
                  <w:b w:val="0"/>
                  <w:sz w:val="24"/>
                  <w:szCs w:val="24"/>
                </w:rPr>
                <w:t xml:space="preserve"> </w:t>
              </w:r>
            </w:ins>
          </w:p>
        </w:tc>
        <w:tc>
          <w:tcPr>
            <w:tcW w:w="3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02D9" w:rsidRPr="00692761" w:rsidRDefault="00FB02D9" w:rsidP="000944F2">
            <w:pPr>
              <w:jc w:val="both"/>
              <w:rPr>
                <w:ins w:id="58" w:author="Elena" w:date="2014-08-19T11:27:00Z"/>
                <w:rFonts w:ascii="Times New Roman" w:hAnsi="Times New Roman"/>
                <w:b w:val="0"/>
                <w:sz w:val="24"/>
                <w:szCs w:val="24"/>
              </w:rPr>
            </w:pPr>
            <w:ins w:id="59" w:author="Elena" w:date="2014-08-19T11:27:00Z">
              <w:r>
                <w:rPr>
                  <w:rFonts w:ascii="Times New Roman" w:hAnsi="Times New Roman"/>
                  <w:b w:val="0"/>
                  <w:sz w:val="24"/>
                  <w:szCs w:val="24"/>
                </w:rPr>
                <w:t>Реализиране на проекти за обмен на добри практики с други ВУЗ и нституции</w:t>
              </w:r>
            </w:ins>
          </w:p>
          <w:p w:rsidR="00FB02D9" w:rsidRDefault="00FB02D9" w:rsidP="00295A8B">
            <w:pPr>
              <w:jc w:val="both"/>
              <w:rPr>
                <w:ins w:id="60" w:author="Elena" w:date="2014-08-19T11:26:00Z"/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02D9" w:rsidRPr="00692761" w:rsidRDefault="00FB02D9" w:rsidP="000944F2">
            <w:pPr>
              <w:jc w:val="both"/>
              <w:rPr>
                <w:ins w:id="61" w:author="Elena" w:date="2014-08-19T11:27:00Z"/>
                <w:rFonts w:ascii="Times New Roman" w:hAnsi="Times New Roman"/>
                <w:b w:val="0"/>
                <w:sz w:val="24"/>
                <w:szCs w:val="24"/>
              </w:rPr>
            </w:pPr>
            <w:ins w:id="62" w:author="Elena" w:date="2014-08-19T11:27:00Z">
              <w:r w:rsidRPr="00692761">
                <w:rPr>
                  <w:rFonts w:ascii="Times New Roman" w:hAnsi="Times New Roman"/>
                  <w:b w:val="0"/>
                  <w:sz w:val="24"/>
                  <w:szCs w:val="24"/>
                </w:rPr>
                <w:t>МОН,</w:t>
              </w:r>
            </w:ins>
          </w:p>
          <w:p w:rsidR="00FB02D9" w:rsidRPr="00692761" w:rsidRDefault="00FB02D9" w:rsidP="000944F2">
            <w:pPr>
              <w:jc w:val="both"/>
              <w:rPr>
                <w:ins w:id="63" w:author="Elena" w:date="2014-08-19T11:27:00Z"/>
                <w:rFonts w:ascii="Times New Roman" w:hAnsi="Times New Roman"/>
                <w:b w:val="0"/>
                <w:sz w:val="24"/>
                <w:szCs w:val="24"/>
              </w:rPr>
            </w:pPr>
            <w:ins w:id="64" w:author="Elena" w:date="2014-08-19T11:27:00Z">
              <w:r w:rsidRPr="00692761">
                <w:rPr>
                  <w:rFonts w:ascii="Times New Roman" w:hAnsi="Times New Roman"/>
                  <w:b w:val="0"/>
                  <w:sz w:val="24"/>
                  <w:szCs w:val="24"/>
                </w:rPr>
                <w:t>Община Плевен,</w:t>
              </w:r>
            </w:ins>
          </w:p>
          <w:p w:rsidR="00FB02D9" w:rsidRPr="00692761" w:rsidRDefault="00FB02D9" w:rsidP="00295A8B">
            <w:pPr>
              <w:jc w:val="both"/>
              <w:rPr>
                <w:ins w:id="65" w:author="Elena" w:date="2014-08-19T11:26:00Z"/>
                <w:rFonts w:ascii="Times New Roman" w:hAnsi="Times New Roman"/>
                <w:b w:val="0"/>
                <w:sz w:val="24"/>
                <w:szCs w:val="24"/>
              </w:rPr>
            </w:pPr>
            <w:ins w:id="66" w:author="Elena" w:date="2014-08-19T11:27:00Z">
              <w:r>
                <w:rPr>
                  <w:rFonts w:ascii="Times New Roman" w:hAnsi="Times New Roman"/>
                  <w:b w:val="0"/>
                  <w:sz w:val="24"/>
                  <w:szCs w:val="24"/>
                </w:rPr>
                <w:t>ВУЗ</w:t>
              </w:r>
            </w:ins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02D9" w:rsidRPr="00692761" w:rsidRDefault="00FB02D9" w:rsidP="000944F2">
            <w:pPr>
              <w:jc w:val="both"/>
              <w:rPr>
                <w:ins w:id="67" w:author="Elena" w:date="2014-08-19T11:27:00Z"/>
                <w:rFonts w:ascii="Times New Roman" w:hAnsi="Times New Roman"/>
                <w:b w:val="0"/>
                <w:sz w:val="24"/>
                <w:szCs w:val="24"/>
              </w:rPr>
            </w:pPr>
            <w:ins w:id="68" w:author="Elena" w:date="2014-08-19T11:27:00Z">
              <w:r w:rsidRPr="00692761">
                <w:rPr>
                  <w:rFonts w:ascii="Times New Roman" w:hAnsi="Times New Roman"/>
                  <w:b w:val="0"/>
                  <w:sz w:val="24"/>
                  <w:szCs w:val="24"/>
                </w:rPr>
                <w:t>МОН,</w:t>
              </w:r>
            </w:ins>
          </w:p>
          <w:p w:rsidR="00FB02D9" w:rsidRPr="00692761" w:rsidRDefault="00FB02D9" w:rsidP="000944F2">
            <w:pPr>
              <w:jc w:val="both"/>
              <w:rPr>
                <w:ins w:id="69" w:author="Elena" w:date="2014-08-19T11:27:00Z"/>
                <w:rFonts w:ascii="Times New Roman" w:hAnsi="Times New Roman"/>
                <w:b w:val="0"/>
                <w:sz w:val="24"/>
                <w:szCs w:val="24"/>
              </w:rPr>
            </w:pPr>
            <w:ins w:id="70" w:author="Elena" w:date="2014-08-19T11:27:00Z">
              <w:r w:rsidRPr="00692761">
                <w:rPr>
                  <w:rFonts w:ascii="Times New Roman" w:hAnsi="Times New Roman"/>
                  <w:b w:val="0"/>
                  <w:sz w:val="24"/>
                  <w:szCs w:val="24"/>
                </w:rPr>
                <w:t>Община Плевен,</w:t>
              </w:r>
            </w:ins>
          </w:p>
          <w:p w:rsidR="00FB02D9" w:rsidRPr="00692761" w:rsidRDefault="00FB02D9" w:rsidP="00295A8B">
            <w:pPr>
              <w:jc w:val="both"/>
              <w:rPr>
                <w:ins w:id="71" w:author="Elena" w:date="2014-08-19T11:26:00Z"/>
                <w:rFonts w:ascii="Times New Roman" w:hAnsi="Times New Roman"/>
                <w:b w:val="0"/>
                <w:sz w:val="24"/>
                <w:szCs w:val="24"/>
              </w:rPr>
            </w:pPr>
            <w:bookmarkStart w:id="72" w:name="_GoBack"/>
            <w:bookmarkEnd w:id="72"/>
            <w:ins w:id="73" w:author="Elena" w:date="2014-08-19T11:27:00Z">
              <w:r>
                <w:rPr>
                  <w:rFonts w:ascii="Times New Roman" w:hAnsi="Times New Roman"/>
                  <w:b w:val="0"/>
                  <w:sz w:val="24"/>
                  <w:szCs w:val="24"/>
                </w:rPr>
                <w:t>ВУЗ</w:t>
              </w:r>
            </w:ins>
          </w:p>
        </w:tc>
      </w:tr>
      <w:tr w:rsidR="00FB02D9" w:rsidRPr="00692761" w:rsidTr="00A50B6B">
        <w:trPr>
          <w:trHeight w:val="844"/>
          <w:jc w:val="center"/>
        </w:trPr>
        <w:tc>
          <w:tcPr>
            <w:tcW w:w="28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B02D9" w:rsidRPr="00692761" w:rsidRDefault="00FB02D9" w:rsidP="00A0574C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6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B02D9" w:rsidRPr="00692761" w:rsidRDefault="00FB02D9" w:rsidP="00A0574C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71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2D9" w:rsidRPr="00692761" w:rsidRDefault="00FB02D9" w:rsidP="00A0574C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692761">
              <w:rPr>
                <w:rFonts w:ascii="Times New Roman" w:hAnsi="Times New Roman"/>
                <w:b w:val="0"/>
                <w:sz w:val="24"/>
                <w:szCs w:val="24"/>
              </w:rPr>
              <w:t>1.2.3. Осигуряване на оптимални социално-битови, хигиенни, здравни и безопасни условия на обучение, възпитание и труд.</w:t>
            </w:r>
          </w:p>
        </w:tc>
        <w:tc>
          <w:tcPr>
            <w:tcW w:w="3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02D9" w:rsidRPr="00692761" w:rsidRDefault="00FB02D9" w:rsidP="00A0574C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692761">
              <w:rPr>
                <w:rFonts w:ascii="Times New Roman" w:hAnsi="Times New Roman"/>
                <w:b w:val="0"/>
                <w:sz w:val="24"/>
                <w:szCs w:val="24"/>
              </w:rPr>
              <w:t>Подобрени хигиенно-битови условия във всички детски и учебни заведения</w:t>
            </w:r>
            <w:ins w:id="74" w:author="Elena" w:date="2014-08-19T11:09:00Z">
              <w:r>
                <w:rPr>
                  <w:rFonts w:ascii="Times New Roman" w:hAnsi="Times New Roman"/>
                  <w:b w:val="0"/>
                  <w:sz w:val="24"/>
                  <w:szCs w:val="24"/>
                </w:rPr>
                <w:t xml:space="preserve"> и ВУЗ</w:t>
              </w:r>
            </w:ins>
            <w:r w:rsidRPr="00692761">
              <w:rPr>
                <w:rFonts w:ascii="Times New Roman" w:hAnsi="Times New Roman"/>
                <w:b w:val="0"/>
                <w:sz w:val="24"/>
                <w:szCs w:val="24"/>
              </w:rPr>
              <w:t>.</w:t>
            </w:r>
          </w:p>
        </w:tc>
        <w:tc>
          <w:tcPr>
            <w:tcW w:w="2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02D9" w:rsidRPr="00692761" w:rsidRDefault="00FB02D9" w:rsidP="00D96737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692761">
              <w:rPr>
                <w:rFonts w:ascii="Times New Roman" w:hAnsi="Times New Roman"/>
                <w:b w:val="0"/>
                <w:sz w:val="24"/>
                <w:szCs w:val="24"/>
              </w:rPr>
              <w:t>МОН,</w:t>
            </w:r>
          </w:p>
          <w:p w:rsidR="00FB02D9" w:rsidRPr="00692761" w:rsidRDefault="00FB02D9" w:rsidP="00D96737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692761">
              <w:rPr>
                <w:rFonts w:ascii="Times New Roman" w:hAnsi="Times New Roman"/>
                <w:b w:val="0"/>
                <w:sz w:val="24"/>
                <w:szCs w:val="24"/>
              </w:rPr>
              <w:t>Община Плевен,</w:t>
            </w:r>
          </w:p>
          <w:p w:rsidR="00FB02D9" w:rsidRPr="00692761" w:rsidRDefault="00FB02D9" w:rsidP="00D96737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692761">
              <w:rPr>
                <w:rFonts w:ascii="Times New Roman" w:hAnsi="Times New Roman"/>
                <w:b w:val="0"/>
                <w:sz w:val="24"/>
                <w:szCs w:val="24"/>
              </w:rPr>
              <w:t>директори на училища и детски градини</w:t>
            </w:r>
            <w:ins w:id="75" w:author="Elena" w:date="2014-08-19T11:09:00Z">
              <w:r>
                <w:rPr>
                  <w:rFonts w:ascii="Times New Roman" w:hAnsi="Times New Roman"/>
                  <w:b w:val="0"/>
                  <w:sz w:val="24"/>
                  <w:szCs w:val="24"/>
                </w:rPr>
                <w:t>, ВУЗ</w:t>
              </w:r>
            </w:ins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02D9" w:rsidRPr="00692761" w:rsidRDefault="00FB02D9" w:rsidP="00D96737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692761">
              <w:rPr>
                <w:rFonts w:ascii="Times New Roman" w:hAnsi="Times New Roman"/>
                <w:b w:val="0"/>
                <w:sz w:val="24"/>
                <w:szCs w:val="24"/>
              </w:rPr>
              <w:t>МОН,</w:t>
            </w:r>
          </w:p>
          <w:p w:rsidR="00FB02D9" w:rsidRPr="00692761" w:rsidRDefault="00FB02D9" w:rsidP="00D96737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692761">
              <w:rPr>
                <w:rFonts w:ascii="Times New Roman" w:hAnsi="Times New Roman"/>
                <w:b w:val="0"/>
                <w:sz w:val="24"/>
                <w:szCs w:val="24"/>
              </w:rPr>
              <w:t>Община Плевен,</w:t>
            </w:r>
          </w:p>
          <w:p w:rsidR="00FB02D9" w:rsidRPr="00692761" w:rsidRDefault="00FB02D9" w:rsidP="00D96737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692761">
              <w:rPr>
                <w:rFonts w:ascii="Times New Roman" w:hAnsi="Times New Roman"/>
                <w:b w:val="0"/>
                <w:sz w:val="24"/>
                <w:szCs w:val="24"/>
              </w:rPr>
              <w:t>Проекти на ЕС, училища и детски градини</w:t>
            </w:r>
            <w:ins w:id="76" w:author="Elena" w:date="2014-08-19T11:09:00Z">
              <w:r>
                <w:rPr>
                  <w:rFonts w:ascii="Times New Roman" w:hAnsi="Times New Roman"/>
                  <w:b w:val="0"/>
                  <w:sz w:val="24"/>
                  <w:szCs w:val="24"/>
                </w:rPr>
                <w:t>, ВУЗ</w:t>
              </w:r>
            </w:ins>
          </w:p>
        </w:tc>
      </w:tr>
      <w:tr w:rsidR="00FB02D9" w:rsidRPr="00692761" w:rsidTr="00A50B6B">
        <w:trPr>
          <w:trHeight w:val="890"/>
          <w:jc w:val="center"/>
        </w:trPr>
        <w:tc>
          <w:tcPr>
            <w:tcW w:w="28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B02D9" w:rsidRPr="00692761" w:rsidRDefault="00FB02D9" w:rsidP="00A0574C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6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B02D9" w:rsidRPr="00692761" w:rsidRDefault="00FB02D9" w:rsidP="00A0574C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7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2D9" w:rsidRPr="00692761" w:rsidRDefault="00FB02D9" w:rsidP="00A0574C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3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02D9" w:rsidRPr="00692761" w:rsidRDefault="00FB02D9" w:rsidP="00C80015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692761">
              <w:rPr>
                <w:rFonts w:ascii="Times New Roman" w:hAnsi="Times New Roman"/>
                <w:b w:val="0"/>
                <w:sz w:val="24"/>
                <w:szCs w:val="24"/>
              </w:rPr>
              <w:t>Осигурено качествено медицинско обслужване във всички училища</w:t>
            </w:r>
            <w:ins w:id="77" w:author="Elena" w:date="2014-08-19T11:09:00Z">
              <w:r>
                <w:rPr>
                  <w:rFonts w:ascii="Times New Roman" w:hAnsi="Times New Roman"/>
                  <w:b w:val="0"/>
                  <w:sz w:val="24"/>
                  <w:szCs w:val="24"/>
                </w:rPr>
                <w:t>,</w:t>
              </w:r>
            </w:ins>
            <w:del w:id="78" w:author="Elena" w:date="2014-08-19T11:09:00Z">
              <w:r w:rsidRPr="00692761" w:rsidDel="00C80015">
                <w:rPr>
                  <w:rFonts w:ascii="Times New Roman" w:hAnsi="Times New Roman"/>
                  <w:b w:val="0"/>
                  <w:sz w:val="24"/>
                  <w:szCs w:val="24"/>
                </w:rPr>
                <w:delText xml:space="preserve"> и </w:delText>
              </w:r>
            </w:del>
            <w:r w:rsidRPr="00692761">
              <w:rPr>
                <w:rFonts w:ascii="Times New Roman" w:hAnsi="Times New Roman"/>
                <w:b w:val="0"/>
                <w:sz w:val="24"/>
                <w:szCs w:val="24"/>
              </w:rPr>
              <w:t>детски градини</w:t>
            </w:r>
            <w:ins w:id="79" w:author="Elena" w:date="2014-08-19T11:10:00Z">
              <w:r>
                <w:rPr>
                  <w:rFonts w:ascii="Times New Roman" w:hAnsi="Times New Roman"/>
                  <w:b w:val="0"/>
                  <w:sz w:val="24"/>
                  <w:szCs w:val="24"/>
                </w:rPr>
                <w:t xml:space="preserve"> и ВУЗ.</w:t>
              </w:r>
            </w:ins>
            <w:del w:id="80" w:author="Elena" w:date="2014-08-19T11:10:00Z">
              <w:r w:rsidRPr="00692761" w:rsidDel="00C80015">
                <w:rPr>
                  <w:rFonts w:ascii="Times New Roman" w:hAnsi="Times New Roman"/>
                  <w:b w:val="0"/>
                  <w:sz w:val="24"/>
                  <w:szCs w:val="24"/>
                </w:rPr>
                <w:delText>.</w:delText>
              </w:r>
            </w:del>
          </w:p>
        </w:tc>
        <w:tc>
          <w:tcPr>
            <w:tcW w:w="2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02D9" w:rsidRPr="00692761" w:rsidRDefault="00FB02D9" w:rsidP="00D96737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692761">
              <w:rPr>
                <w:rFonts w:ascii="Times New Roman" w:hAnsi="Times New Roman"/>
                <w:b w:val="0"/>
                <w:sz w:val="24"/>
                <w:szCs w:val="24"/>
              </w:rPr>
              <w:t>МОН,</w:t>
            </w:r>
          </w:p>
          <w:p w:rsidR="00FB02D9" w:rsidRPr="00692761" w:rsidRDefault="00FB02D9" w:rsidP="00D96737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692761">
              <w:rPr>
                <w:rFonts w:ascii="Times New Roman" w:hAnsi="Times New Roman"/>
                <w:b w:val="0"/>
                <w:sz w:val="24"/>
                <w:szCs w:val="24"/>
              </w:rPr>
              <w:t>Община Плевен,</w:t>
            </w:r>
          </w:p>
          <w:p w:rsidR="00FB02D9" w:rsidRPr="00692761" w:rsidRDefault="00FB02D9" w:rsidP="00D96737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692761">
              <w:rPr>
                <w:rFonts w:ascii="Times New Roman" w:hAnsi="Times New Roman"/>
                <w:b w:val="0"/>
                <w:sz w:val="24"/>
                <w:szCs w:val="24"/>
              </w:rPr>
              <w:t>директори на училища и детски градини</w:t>
            </w:r>
            <w:ins w:id="81" w:author="Elena" w:date="2014-08-19T11:10:00Z">
              <w:r>
                <w:rPr>
                  <w:rFonts w:ascii="Times New Roman" w:hAnsi="Times New Roman"/>
                  <w:b w:val="0"/>
                  <w:sz w:val="24"/>
                  <w:szCs w:val="24"/>
                </w:rPr>
                <w:t xml:space="preserve">, </w:t>
              </w:r>
              <w:r w:rsidRPr="00C80015">
                <w:rPr>
                  <w:rFonts w:ascii="Times New Roman" w:hAnsi="Times New Roman"/>
                  <w:b w:val="0"/>
                  <w:sz w:val="24"/>
                  <w:szCs w:val="24"/>
                </w:rPr>
                <w:t>ВУЗ</w:t>
              </w:r>
            </w:ins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02D9" w:rsidRPr="00692761" w:rsidRDefault="00FB02D9" w:rsidP="00D96737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692761">
              <w:rPr>
                <w:rFonts w:ascii="Times New Roman" w:hAnsi="Times New Roman"/>
                <w:b w:val="0"/>
                <w:sz w:val="24"/>
                <w:szCs w:val="24"/>
              </w:rPr>
              <w:t>МОН,</w:t>
            </w:r>
          </w:p>
          <w:p w:rsidR="00FB02D9" w:rsidRPr="00692761" w:rsidRDefault="00FB02D9" w:rsidP="00D96737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692761">
              <w:rPr>
                <w:rFonts w:ascii="Times New Roman" w:hAnsi="Times New Roman"/>
                <w:b w:val="0"/>
                <w:sz w:val="24"/>
                <w:szCs w:val="24"/>
              </w:rPr>
              <w:t>Община Плевен,</w:t>
            </w:r>
          </w:p>
          <w:p w:rsidR="00FB02D9" w:rsidRPr="00692761" w:rsidRDefault="00FB02D9" w:rsidP="00D96737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692761">
              <w:rPr>
                <w:rFonts w:ascii="Times New Roman" w:hAnsi="Times New Roman"/>
                <w:b w:val="0"/>
                <w:sz w:val="24"/>
                <w:szCs w:val="24"/>
              </w:rPr>
              <w:t>Проекти на ЕС, училища и детски градини</w:t>
            </w:r>
            <w:ins w:id="82" w:author="Elena" w:date="2014-08-19T11:10:00Z">
              <w:r>
                <w:rPr>
                  <w:rFonts w:ascii="Times New Roman" w:hAnsi="Times New Roman"/>
                  <w:b w:val="0"/>
                  <w:sz w:val="24"/>
                  <w:szCs w:val="24"/>
                </w:rPr>
                <w:t xml:space="preserve">, </w:t>
              </w:r>
            </w:ins>
            <w:ins w:id="83" w:author="Elena" w:date="2014-08-19T11:15:00Z">
              <w:r>
                <w:rPr>
                  <w:rFonts w:ascii="Times New Roman" w:hAnsi="Times New Roman"/>
                  <w:b w:val="0"/>
                  <w:sz w:val="24"/>
                  <w:szCs w:val="24"/>
                </w:rPr>
                <w:t>ВУЗ</w:t>
              </w:r>
            </w:ins>
          </w:p>
        </w:tc>
      </w:tr>
      <w:tr w:rsidR="00FB02D9" w:rsidRPr="00692761" w:rsidTr="00A50B6B">
        <w:trPr>
          <w:trHeight w:val="700"/>
          <w:jc w:val="center"/>
        </w:trPr>
        <w:tc>
          <w:tcPr>
            <w:tcW w:w="28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B02D9" w:rsidRPr="00692761" w:rsidRDefault="00FB02D9" w:rsidP="00A0574C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6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B02D9" w:rsidRPr="00692761" w:rsidRDefault="00FB02D9" w:rsidP="00A0574C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7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2D9" w:rsidRPr="00692761" w:rsidRDefault="00FB02D9" w:rsidP="00A0574C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3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02D9" w:rsidRPr="00692761" w:rsidRDefault="00FB02D9" w:rsidP="00D96737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692761">
              <w:rPr>
                <w:rFonts w:ascii="Times New Roman" w:hAnsi="Times New Roman"/>
                <w:b w:val="0"/>
                <w:sz w:val="24"/>
                <w:szCs w:val="24"/>
              </w:rPr>
              <w:t>Създадени условия за рационално хранене, съобразено с действащите норми и изисквания.</w:t>
            </w:r>
          </w:p>
        </w:tc>
        <w:tc>
          <w:tcPr>
            <w:tcW w:w="2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02D9" w:rsidRPr="00692761" w:rsidRDefault="00FB02D9" w:rsidP="00D96737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692761">
              <w:rPr>
                <w:rFonts w:ascii="Times New Roman" w:hAnsi="Times New Roman"/>
                <w:b w:val="0"/>
                <w:sz w:val="24"/>
                <w:szCs w:val="24"/>
              </w:rPr>
              <w:t>МОН,</w:t>
            </w:r>
          </w:p>
          <w:p w:rsidR="00FB02D9" w:rsidRPr="00692761" w:rsidRDefault="00FB02D9" w:rsidP="00D96737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692761">
              <w:rPr>
                <w:rFonts w:ascii="Times New Roman" w:hAnsi="Times New Roman"/>
                <w:b w:val="0"/>
                <w:sz w:val="24"/>
                <w:szCs w:val="24"/>
              </w:rPr>
              <w:t>Община Плевен,</w:t>
            </w:r>
          </w:p>
          <w:p w:rsidR="00FB02D9" w:rsidRPr="00692761" w:rsidRDefault="00FB02D9" w:rsidP="00D96737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692761">
              <w:rPr>
                <w:rFonts w:ascii="Times New Roman" w:hAnsi="Times New Roman"/>
                <w:b w:val="0"/>
                <w:sz w:val="24"/>
                <w:szCs w:val="24"/>
              </w:rPr>
              <w:t>директори на училища и детски градини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02D9" w:rsidRPr="00692761" w:rsidRDefault="00FB02D9" w:rsidP="00D96737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692761">
              <w:rPr>
                <w:rFonts w:ascii="Times New Roman" w:hAnsi="Times New Roman"/>
                <w:b w:val="0"/>
                <w:sz w:val="24"/>
                <w:szCs w:val="24"/>
              </w:rPr>
              <w:t>МОН,</w:t>
            </w:r>
          </w:p>
          <w:p w:rsidR="00FB02D9" w:rsidRPr="00692761" w:rsidRDefault="00FB02D9" w:rsidP="00D96737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692761">
              <w:rPr>
                <w:rFonts w:ascii="Times New Roman" w:hAnsi="Times New Roman"/>
                <w:b w:val="0"/>
                <w:sz w:val="24"/>
                <w:szCs w:val="24"/>
              </w:rPr>
              <w:t>Община Плевен,</w:t>
            </w:r>
          </w:p>
          <w:p w:rsidR="00FB02D9" w:rsidRPr="00692761" w:rsidRDefault="00FB02D9" w:rsidP="00D96737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692761">
              <w:rPr>
                <w:rFonts w:ascii="Times New Roman" w:hAnsi="Times New Roman"/>
                <w:b w:val="0"/>
                <w:sz w:val="24"/>
                <w:szCs w:val="24"/>
              </w:rPr>
              <w:t>Проекти на ЕС, училища и детски градини</w:t>
            </w:r>
          </w:p>
        </w:tc>
      </w:tr>
      <w:tr w:rsidR="00FB02D9" w:rsidRPr="00692761" w:rsidTr="00A50B6B">
        <w:trPr>
          <w:trHeight w:val="630"/>
          <w:jc w:val="center"/>
        </w:trPr>
        <w:tc>
          <w:tcPr>
            <w:tcW w:w="28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B02D9" w:rsidRPr="00692761" w:rsidRDefault="00FB02D9" w:rsidP="00A0574C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6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B02D9" w:rsidRPr="00692761" w:rsidRDefault="00FB02D9" w:rsidP="00A0574C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71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2D9" w:rsidRPr="00692761" w:rsidRDefault="00FB02D9" w:rsidP="007D504C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692761">
              <w:rPr>
                <w:rFonts w:ascii="Times New Roman" w:hAnsi="Times New Roman"/>
                <w:b w:val="0"/>
                <w:sz w:val="24"/>
                <w:szCs w:val="24"/>
              </w:rPr>
              <w:t xml:space="preserve">1.2.4.Обезпечаване охрана на всички училища и детски градини. </w:t>
            </w:r>
          </w:p>
          <w:p w:rsidR="00FB02D9" w:rsidRPr="00692761" w:rsidRDefault="00FB02D9" w:rsidP="00D26C48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692761">
              <w:rPr>
                <w:rFonts w:ascii="Times New Roman" w:hAnsi="Times New Roman"/>
                <w:b w:val="0"/>
                <w:sz w:val="24"/>
                <w:szCs w:val="24"/>
              </w:rPr>
              <w:t>Създаване на достъпна среда за деца със специални образователни потребности.</w:t>
            </w:r>
          </w:p>
        </w:tc>
        <w:tc>
          <w:tcPr>
            <w:tcW w:w="3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02D9" w:rsidRPr="00692761" w:rsidRDefault="00FB02D9" w:rsidP="007D504C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692761">
              <w:rPr>
                <w:rFonts w:ascii="Times New Roman" w:hAnsi="Times New Roman"/>
                <w:b w:val="0"/>
                <w:sz w:val="24"/>
                <w:szCs w:val="24"/>
              </w:rPr>
              <w:t>Повишена сигурност в системата на образованието.</w:t>
            </w:r>
          </w:p>
        </w:tc>
        <w:tc>
          <w:tcPr>
            <w:tcW w:w="2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02D9" w:rsidRPr="00692761" w:rsidRDefault="00FB02D9" w:rsidP="00A03D33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692761">
              <w:rPr>
                <w:rFonts w:ascii="Times New Roman" w:hAnsi="Times New Roman"/>
                <w:b w:val="0"/>
                <w:sz w:val="24"/>
                <w:szCs w:val="24"/>
              </w:rPr>
              <w:t>Община Плевен,</w:t>
            </w:r>
          </w:p>
          <w:p w:rsidR="00FB02D9" w:rsidRPr="00692761" w:rsidRDefault="00FB02D9" w:rsidP="00A03D33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692761">
              <w:rPr>
                <w:rFonts w:ascii="Times New Roman" w:hAnsi="Times New Roman"/>
                <w:b w:val="0"/>
                <w:sz w:val="24"/>
                <w:szCs w:val="24"/>
              </w:rPr>
              <w:t>директори на училища и детски градини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02D9" w:rsidRPr="00692761" w:rsidRDefault="00FB02D9" w:rsidP="00434231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692761">
              <w:rPr>
                <w:rFonts w:ascii="Times New Roman" w:hAnsi="Times New Roman"/>
                <w:b w:val="0"/>
                <w:sz w:val="24"/>
                <w:szCs w:val="24"/>
              </w:rPr>
              <w:t>Община Плевен,</w:t>
            </w:r>
          </w:p>
          <w:p w:rsidR="00FB02D9" w:rsidRPr="00692761" w:rsidRDefault="00FB02D9" w:rsidP="00434231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692761">
              <w:rPr>
                <w:rFonts w:ascii="Times New Roman" w:hAnsi="Times New Roman"/>
                <w:b w:val="0"/>
                <w:sz w:val="24"/>
                <w:szCs w:val="24"/>
              </w:rPr>
              <w:t>училища и детски градини</w:t>
            </w:r>
          </w:p>
        </w:tc>
      </w:tr>
      <w:tr w:rsidR="00FB02D9" w:rsidRPr="00692761" w:rsidTr="00A50B6B">
        <w:trPr>
          <w:trHeight w:val="945"/>
          <w:jc w:val="center"/>
        </w:trPr>
        <w:tc>
          <w:tcPr>
            <w:tcW w:w="28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B02D9" w:rsidRPr="00692761" w:rsidRDefault="00FB02D9" w:rsidP="00A0574C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6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B02D9" w:rsidRPr="00692761" w:rsidRDefault="00FB02D9" w:rsidP="00A0574C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7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2D9" w:rsidRPr="00692761" w:rsidRDefault="00FB02D9" w:rsidP="00A0574C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3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02D9" w:rsidRPr="00692761" w:rsidRDefault="00FB02D9" w:rsidP="00D26C48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692761">
              <w:rPr>
                <w:rFonts w:ascii="Times New Roman" w:hAnsi="Times New Roman"/>
                <w:b w:val="0"/>
                <w:sz w:val="24"/>
                <w:szCs w:val="24"/>
              </w:rPr>
              <w:t>Осигурена достъпна среда за деца със специални образователни потребности.</w:t>
            </w:r>
          </w:p>
        </w:tc>
        <w:tc>
          <w:tcPr>
            <w:tcW w:w="2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02D9" w:rsidRPr="00692761" w:rsidRDefault="00FB02D9" w:rsidP="00A50B6B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692761">
              <w:rPr>
                <w:rFonts w:ascii="Times New Roman" w:hAnsi="Times New Roman"/>
                <w:b w:val="0"/>
                <w:sz w:val="24"/>
                <w:szCs w:val="24"/>
              </w:rPr>
              <w:t>Община Плевен,</w:t>
            </w:r>
          </w:p>
          <w:p w:rsidR="00FB02D9" w:rsidRPr="00692761" w:rsidRDefault="00FB02D9" w:rsidP="00A50B6B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692761">
              <w:rPr>
                <w:rFonts w:ascii="Times New Roman" w:hAnsi="Times New Roman"/>
                <w:b w:val="0"/>
                <w:sz w:val="24"/>
                <w:szCs w:val="24"/>
              </w:rPr>
              <w:t>директори на училища и детски градини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02D9" w:rsidRPr="00692761" w:rsidRDefault="00FB02D9" w:rsidP="00434231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692761">
              <w:rPr>
                <w:rFonts w:ascii="Times New Roman" w:hAnsi="Times New Roman"/>
                <w:b w:val="0"/>
                <w:sz w:val="24"/>
                <w:szCs w:val="24"/>
              </w:rPr>
              <w:t>МОН,</w:t>
            </w:r>
          </w:p>
          <w:p w:rsidR="00FB02D9" w:rsidRPr="00692761" w:rsidRDefault="00FB02D9" w:rsidP="00434231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692761">
              <w:rPr>
                <w:rFonts w:ascii="Times New Roman" w:hAnsi="Times New Roman"/>
                <w:b w:val="0"/>
                <w:sz w:val="24"/>
                <w:szCs w:val="24"/>
              </w:rPr>
              <w:t>Община Плевен,</w:t>
            </w:r>
          </w:p>
          <w:p w:rsidR="00FB02D9" w:rsidRPr="00692761" w:rsidRDefault="00FB02D9" w:rsidP="00434231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692761">
              <w:rPr>
                <w:rFonts w:ascii="Times New Roman" w:hAnsi="Times New Roman"/>
                <w:b w:val="0"/>
                <w:sz w:val="24"/>
                <w:szCs w:val="24"/>
              </w:rPr>
              <w:t>Проекти на ЕС, училища и детски градини</w:t>
            </w:r>
          </w:p>
        </w:tc>
      </w:tr>
      <w:tr w:rsidR="00FB02D9" w:rsidRPr="00692761" w:rsidTr="00A50B6B">
        <w:trPr>
          <w:trHeight w:val="1370"/>
          <w:jc w:val="center"/>
        </w:trPr>
        <w:tc>
          <w:tcPr>
            <w:tcW w:w="28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B02D9" w:rsidRPr="00692761" w:rsidRDefault="00FB02D9" w:rsidP="00A0574C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6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2D9" w:rsidRPr="00692761" w:rsidRDefault="00FB02D9" w:rsidP="00A0574C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692761">
              <w:rPr>
                <w:rFonts w:ascii="Times New Roman" w:hAnsi="Times New Roman"/>
                <w:b w:val="0"/>
                <w:sz w:val="24"/>
                <w:szCs w:val="24"/>
              </w:rPr>
              <w:t>1.3. Икономически ефективно използване на ресурсите в системата.</w:t>
            </w:r>
          </w:p>
        </w:tc>
        <w:tc>
          <w:tcPr>
            <w:tcW w:w="2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02D9" w:rsidRPr="00692761" w:rsidRDefault="00FB02D9" w:rsidP="00434231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692761">
              <w:rPr>
                <w:rFonts w:ascii="Times New Roman" w:hAnsi="Times New Roman"/>
                <w:b w:val="0"/>
                <w:sz w:val="24"/>
                <w:szCs w:val="24"/>
              </w:rPr>
              <w:t>1.3.1. Изготвяне на общински план за оптимизиране на училищната мрежа. Преобразуване на училища, съобразно демографските фактори и Плана за развитие на община Плевен.</w:t>
            </w:r>
          </w:p>
        </w:tc>
        <w:tc>
          <w:tcPr>
            <w:tcW w:w="3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02D9" w:rsidRPr="00692761" w:rsidRDefault="00FB02D9" w:rsidP="00434231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692761">
              <w:rPr>
                <w:rFonts w:ascii="Times New Roman" w:hAnsi="Times New Roman"/>
                <w:b w:val="0"/>
                <w:sz w:val="24"/>
                <w:szCs w:val="24"/>
              </w:rPr>
              <w:t>Оптимизирана училищна мрежа, отчитаща демографския фактор и условията на средата с цел създаване на добри условия за провеждане на целодневно обучение.</w:t>
            </w:r>
          </w:p>
        </w:tc>
        <w:tc>
          <w:tcPr>
            <w:tcW w:w="2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02D9" w:rsidRPr="00692761" w:rsidRDefault="00FB02D9" w:rsidP="002D7C5C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692761">
              <w:rPr>
                <w:rFonts w:ascii="Times New Roman" w:hAnsi="Times New Roman"/>
                <w:b w:val="0"/>
                <w:sz w:val="24"/>
                <w:szCs w:val="24"/>
              </w:rPr>
              <w:t>МОН,</w:t>
            </w:r>
          </w:p>
          <w:p w:rsidR="00FB02D9" w:rsidRPr="00692761" w:rsidRDefault="00FB02D9" w:rsidP="002D7C5C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692761">
              <w:rPr>
                <w:rFonts w:ascii="Times New Roman" w:hAnsi="Times New Roman"/>
                <w:b w:val="0"/>
                <w:sz w:val="24"/>
                <w:szCs w:val="24"/>
              </w:rPr>
              <w:t>Община Плевен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02D9" w:rsidRPr="00692761" w:rsidRDefault="00FB02D9" w:rsidP="002D7C5C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692761">
              <w:rPr>
                <w:rFonts w:ascii="Times New Roman" w:hAnsi="Times New Roman"/>
                <w:b w:val="0"/>
                <w:sz w:val="24"/>
                <w:szCs w:val="24"/>
              </w:rPr>
              <w:t>МОН,</w:t>
            </w:r>
          </w:p>
          <w:p w:rsidR="00FB02D9" w:rsidRPr="00692761" w:rsidRDefault="00FB02D9" w:rsidP="002D7C5C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692761">
              <w:rPr>
                <w:rFonts w:ascii="Times New Roman" w:hAnsi="Times New Roman"/>
                <w:b w:val="0"/>
                <w:sz w:val="24"/>
                <w:szCs w:val="24"/>
              </w:rPr>
              <w:t>Община Плевен</w:t>
            </w:r>
          </w:p>
        </w:tc>
      </w:tr>
      <w:tr w:rsidR="00FB02D9" w:rsidRPr="00692761" w:rsidTr="00A50B6B">
        <w:trPr>
          <w:trHeight w:val="2321"/>
          <w:jc w:val="center"/>
        </w:trPr>
        <w:tc>
          <w:tcPr>
            <w:tcW w:w="28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B02D9" w:rsidRPr="00692761" w:rsidRDefault="00FB02D9" w:rsidP="00A0574C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2D9" w:rsidRPr="00692761" w:rsidRDefault="00FB02D9" w:rsidP="00A0574C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02D9" w:rsidRPr="00692761" w:rsidRDefault="00FB02D9" w:rsidP="00A50B6B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692761">
              <w:rPr>
                <w:rFonts w:ascii="Times New Roman" w:hAnsi="Times New Roman"/>
                <w:b w:val="0"/>
                <w:sz w:val="24"/>
                <w:szCs w:val="24"/>
              </w:rPr>
              <w:t>1.3.2. Изработване на критерии за оценка на ефективността на използваната материална база.</w:t>
            </w:r>
          </w:p>
        </w:tc>
        <w:tc>
          <w:tcPr>
            <w:tcW w:w="3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02D9" w:rsidRPr="00692761" w:rsidRDefault="00FB02D9" w:rsidP="00A50B6B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692761">
              <w:rPr>
                <w:rFonts w:ascii="Times New Roman" w:hAnsi="Times New Roman"/>
                <w:b w:val="0"/>
                <w:sz w:val="24"/>
                <w:szCs w:val="24"/>
              </w:rPr>
              <w:t>Повишена на ефективност и ефикасност при използване на сградния фонд и управление на материалните ресурси, намалени разходи по издръжка. Предоставяне на свободна материална база за образователно-възпитателни дейности на други образователни институции.</w:t>
            </w:r>
          </w:p>
        </w:tc>
        <w:tc>
          <w:tcPr>
            <w:tcW w:w="2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02D9" w:rsidRPr="00692761" w:rsidRDefault="00FB02D9" w:rsidP="00A50B6B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692761">
              <w:rPr>
                <w:rFonts w:ascii="Times New Roman" w:hAnsi="Times New Roman"/>
                <w:b w:val="0"/>
                <w:sz w:val="24"/>
                <w:szCs w:val="24"/>
              </w:rPr>
              <w:t>Община Плевен,</w:t>
            </w:r>
          </w:p>
          <w:p w:rsidR="00FB02D9" w:rsidRPr="00692761" w:rsidRDefault="00FB02D9" w:rsidP="00A50B6B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692761">
              <w:rPr>
                <w:rFonts w:ascii="Times New Roman" w:hAnsi="Times New Roman"/>
                <w:b w:val="0"/>
                <w:sz w:val="24"/>
                <w:szCs w:val="24"/>
              </w:rPr>
              <w:t>директори на училища и детски градини</w:t>
            </w:r>
            <w:ins w:id="84" w:author="Elena" w:date="2014-08-19T11:15:00Z">
              <w:r>
                <w:rPr>
                  <w:rFonts w:ascii="Times New Roman" w:hAnsi="Times New Roman"/>
                  <w:b w:val="0"/>
                  <w:sz w:val="24"/>
                  <w:szCs w:val="24"/>
                </w:rPr>
                <w:t>, ВУЗ</w:t>
              </w:r>
            </w:ins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02D9" w:rsidRPr="00692761" w:rsidRDefault="00FB02D9" w:rsidP="00A50B6B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692761">
              <w:rPr>
                <w:rFonts w:ascii="Times New Roman" w:hAnsi="Times New Roman"/>
                <w:b w:val="0"/>
                <w:sz w:val="24"/>
                <w:szCs w:val="24"/>
              </w:rPr>
              <w:t>Община Плевен,</w:t>
            </w:r>
          </w:p>
          <w:p w:rsidR="00FB02D9" w:rsidRPr="00692761" w:rsidRDefault="00FB02D9" w:rsidP="00A50B6B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692761">
              <w:rPr>
                <w:rFonts w:ascii="Times New Roman" w:hAnsi="Times New Roman"/>
                <w:b w:val="0"/>
                <w:sz w:val="24"/>
                <w:szCs w:val="24"/>
              </w:rPr>
              <w:t>училища и детски градини</w:t>
            </w:r>
            <w:ins w:id="85" w:author="Elena" w:date="2014-08-19T11:15:00Z">
              <w:r>
                <w:rPr>
                  <w:rFonts w:ascii="Times New Roman" w:hAnsi="Times New Roman"/>
                  <w:b w:val="0"/>
                  <w:sz w:val="24"/>
                  <w:szCs w:val="24"/>
                </w:rPr>
                <w:t>, ВУЗ</w:t>
              </w:r>
            </w:ins>
          </w:p>
        </w:tc>
      </w:tr>
      <w:tr w:rsidR="00FB02D9" w:rsidRPr="00692761" w:rsidTr="00A50B6B">
        <w:trPr>
          <w:trHeight w:val="886"/>
          <w:jc w:val="center"/>
        </w:trPr>
        <w:tc>
          <w:tcPr>
            <w:tcW w:w="28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B02D9" w:rsidRPr="00692761" w:rsidRDefault="00FB02D9" w:rsidP="00A0574C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2D9" w:rsidRPr="00692761" w:rsidRDefault="00FB02D9" w:rsidP="00A0574C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02D9" w:rsidRPr="00692761" w:rsidRDefault="00FB02D9" w:rsidP="00A0574C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692761">
              <w:rPr>
                <w:rFonts w:ascii="Times New Roman" w:hAnsi="Times New Roman"/>
                <w:b w:val="0"/>
                <w:sz w:val="24"/>
                <w:szCs w:val="24"/>
              </w:rPr>
              <w:t>1.3.3. Изграждане на система за обмен на информация, анализи и контрол.</w:t>
            </w:r>
          </w:p>
        </w:tc>
        <w:tc>
          <w:tcPr>
            <w:tcW w:w="3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02D9" w:rsidRPr="00692761" w:rsidRDefault="00FB02D9" w:rsidP="00A0574C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692761">
              <w:rPr>
                <w:rFonts w:ascii="Times New Roman" w:hAnsi="Times New Roman"/>
                <w:b w:val="0"/>
                <w:sz w:val="24"/>
                <w:szCs w:val="24"/>
              </w:rPr>
              <w:t>Изграждане на единна информационна система с улеснен достъп за събиране и обработка на информация.</w:t>
            </w:r>
          </w:p>
        </w:tc>
        <w:tc>
          <w:tcPr>
            <w:tcW w:w="2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02D9" w:rsidRPr="00692761" w:rsidRDefault="00FB02D9" w:rsidP="00BC650D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692761">
              <w:rPr>
                <w:rFonts w:ascii="Times New Roman" w:hAnsi="Times New Roman"/>
                <w:b w:val="0"/>
                <w:sz w:val="24"/>
                <w:szCs w:val="24"/>
              </w:rPr>
              <w:t>МОН,</w:t>
            </w:r>
          </w:p>
          <w:p w:rsidR="00FB02D9" w:rsidRPr="00692761" w:rsidRDefault="00FB02D9" w:rsidP="00BC650D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692761">
              <w:rPr>
                <w:rFonts w:ascii="Times New Roman" w:hAnsi="Times New Roman"/>
                <w:b w:val="0"/>
                <w:sz w:val="24"/>
                <w:szCs w:val="24"/>
              </w:rPr>
              <w:t>Община Плевен,</w:t>
            </w:r>
          </w:p>
          <w:p w:rsidR="00FB02D9" w:rsidRPr="00692761" w:rsidRDefault="00FB02D9" w:rsidP="00BC650D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692761">
              <w:rPr>
                <w:rFonts w:ascii="Times New Roman" w:hAnsi="Times New Roman"/>
                <w:b w:val="0"/>
                <w:sz w:val="24"/>
                <w:szCs w:val="24"/>
              </w:rPr>
              <w:t>директори на училища и детски градини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02D9" w:rsidRPr="00692761" w:rsidRDefault="00FB02D9" w:rsidP="00BC650D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692761">
              <w:rPr>
                <w:rFonts w:ascii="Times New Roman" w:hAnsi="Times New Roman"/>
                <w:b w:val="0"/>
                <w:sz w:val="24"/>
                <w:szCs w:val="24"/>
              </w:rPr>
              <w:t>МОН,</w:t>
            </w:r>
          </w:p>
          <w:p w:rsidR="00FB02D9" w:rsidRPr="00692761" w:rsidRDefault="00FB02D9" w:rsidP="00BC650D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692761">
              <w:rPr>
                <w:rFonts w:ascii="Times New Roman" w:hAnsi="Times New Roman"/>
                <w:b w:val="0"/>
                <w:sz w:val="24"/>
                <w:szCs w:val="24"/>
              </w:rPr>
              <w:t>Община Плевен,</w:t>
            </w:r>
          </w:p>
          <w:p w:rsidR="00FB02D9" w:rsidRPr="00692761" w:rsidRDefault="00FB02D9" w:rsidP="00BC650D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692761">
              <w:rPr>
                <w:rFonts w:ascii="Times New Roman" w:hAnsi="Times New Roman"/>
                <w:b w:val="0"/>
                <w:sz w:val="24"/>
                <w:szCs w:val="24"/>
              </w:rPr>
              <w:t>Проекти на ЕС</w:t>
            </w:r>
          </w:p>
        </w:tc>
      </w:tr>
      <w:tr w:rsidR="00FB02D9" w:rsidRPr="00692761" w:rsidTr="00A50B6B">
        <w:trPr>
          <w:trHeight w:val="890"/>
          <w:jc w:val="center"/>
        </w:trPr>
        <w:tc>
          <w:tcPr>
            <w:tcW w:w="28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B02D9" w:rsidRPr="00692761" w:rsidRDefault="00FB02D9" w:rsidP="00A0574C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2D9" w:rsidRPr="00692761" w:rsidRDefault="00FB02D9" w:rsidP="00A0574C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02D9" w:rsidRPr="00692761" w:rsidRDefault="00FB02D9" w:rsidP="00A0574C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692761">
              <w:rPr>
                <w:rFonts w:ascii="Times New Roman" w:hAnsi="Times New Roman"/>
                <w:b w:val="0"/>
                <w:sz w:val="24"/>
                <w:szCs w:val="24"/>
              </w:rPr>
              <w:t>1.3.4. Осигуряване на мобилност на учителите в системата.</w:t>
            </w:r>
          </w:p>
        </w:tc>
        <w:tc>
          <w:tcPr>
            <w:tcW w:w="3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02D9" w:rsidRPr="00692761" w:rsidRDefault="00FB02D9" w:rsidP="00BC650D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692761">
              <w:rPr>
                <w:rFonts w:ascii="Times New Roman" w:hAnsi="Times New Roman"/>
                <w:b w:val="0"/>
                <w:sz w:val="24"/>
                <w:szCs w:val="24"/>
              </w:rPr>
              <w:t>Намален брой на пропуснати часове и слети групи в детски градини, поради отсъствие на учител.</w:t>
            </w:r>
          </w:p>
        </w:tc>
        <w:tc>
          <w:tcPr>
            <w:tcW w:w="2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02D9" w:rsidRPr="00692761" w:rsidRDefault="00FB02D9" w:rsidP="00BC650D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692761">
              <w:rPr>
                <w:rFonts w:ascii="Times New Roman" w:hAnsi="Times New Roman"/>
                <w:b w:val="0"/>
                <w:sz w:val="24"/>
                <w:szCs w:val="24"/>
              </w:rPr>
              <w:t>РИО,</w:t>
            </w:r>
          </w:p>
          <w:p w:rsidR="00FB02D9" w:rsidRPr="00692761" w:rsidRDefault="00FB02D9" w:rsidP="00BC650D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692761">
              <w:rPr>
                <w:rFonts w:ascii="Times New Roman" w:hAnsi="Times New Roman"/>
                <w:b w:val="0"/>
                <w:sz w:val="24"/>
                <w:szCs w:val="24"/>
              </w:rPr>
              <w:t>Община Плевен,</w:t>
            </w:r>
          </w:p>
          <w:p w:rsidR="00FB02D9" w:rsidRPr="00692761" w:rsidRDefault="00FB02D9" w:rsidP="00BC650D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692761">
              <w:rPr>
                <w:rFonts w:ascii="Times New Roman" w:hAnsi="Times New Roman"/>
                <w:b w:val="0"/>
                <w:sz w:val="24"/>
                <w:szCs w:val="24"/>
              </w:rPr>
              <w:t>директори на училища и детски градини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02D9" w:rsidRPr="00692761" w:rsidRDefault="00FB02D9" w:rsidP="00BC650D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692761">
              <w:rPr>
                <w:rFonts w:ascii="Times New Roman" w:hAnsi="Times New Roman"/>
                <w:b w:val="0"/>
                <w:sz w:val="24"/>
                <w:szCs w:val="24"/>
              </w:rPr>
              <w:t>МОН,</w:t>
            </w:r>
          </w:p>
          <w:p w:rsidR="00FB02D9" w:rsidRPr="00692761" w:rsidRDefault="00FB02D9" w:rsidP="00BC650D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692761">
              <w:rPr>
                <w:rFonts w:ascii="Times New Roman" w:hAnsi="Times New Roman"/>
                <w:b w:val="0"/>
                <w:sz w:val="24"/>
                <w:szCs w:val="24"/>
              </w:rPr>
              <w:t>Община Плевен,</w:t>
            </w:r>
          </w:p>
          <w:p w:rsidR="00FB02D9" w:rsidRPr="00692761" w:rsidRDefault="00FB02D9" w:rsidP="00BC650D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692761">
              <w:rPr>
                <w:rFonts w:ascii="Times New Roman" w:hAnsi="Times New Roman"/>
                <w:b w:val="0"/>
                <w:sz w:val="24"/>
                <w:szCs w:val="24"/>
              </w:rPr>
              <w:t>училища и детски градини</w:t>
            </w:r>
          </w:p>
        </w:tc>
      </w:tr>
      <w:tr w:rsidR="00FB02D9" w:rsidRPr="00692761" w:rsidTr="00A50B6B">
        <w:trPr>
          <w:trHeight w:val="1059"/>
          <w:jc w:val="center"/>
        </w:trPr>
        <w:tc>
          <w:tcPr>
            <w:tcW w:w="28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B02D9" w:rsidRPr="00692761" w:rsidRDefault="00FB02D9" w:rsidP="00A0574C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6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2D9" w:rsidRPr="0082274B" w:rsidRDefault="00FB02D9" w:rsidP="00A5699C">
            <w:pPr>
              <w:spacing w:line="36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1.4. </w:t>
            </w:r>
            <w:r w:rsidRPr="00692761">
              <w:rPr>
                <w:rFonts w:ascii="Times New Roman" w:hAnsi="Times New Roman"/>
                <w:b w:val="0"/>
                <w:sz w:val="24"/>
                <w:szCs w:val="24"/>
              </w:rPr>
              <w:t>Повишаване на квалификацията и преквалификацията на учителите.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Учене през целия живот.</w:t>
            </w:r>
          </w:p>
          <w:p w:rsidR="00FB02D9" w:rsidRPr="00692761" w:rsidRDefault="00FB02D9" w:rsidP="00A5699C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02D9" w:rsidRPr="00A5699C" w:rsidRDefault="00FB02D9" w:rsidP="00BC650D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A5699C">
              <w:rPr>
                <w:rFonts w:ascii="Times New Roman" w:hAnsi="Times New Roman"/>
                <w:b w:val="0"/>
                <w:sz w:val="24"/>
                <w:szCs w:val="24"/>
              </w:rPr>
              <w:t>1.4.1. Създаване на възможности за участие в обучения за повишаване на квалификацията и преквалификация на учители</w:t>
            </w:r>
          </w:p>
        </w:tc>
        <w:tc>
          <w:tcPr>
            <w:tcW w:w="3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02D9" w:rsidRPr="00A5699C" w:rsidRDefault="00FB02D9" w:rsidP="00BC650D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A5699C">
              <w:rPr>
                <w:rFonts w:ascii="Times New Roman" w:hAnsi="Times New Roman"/>
                <w:b w:val="0"/>
                <w:sz w:val="24"/>
                <w:szCs w:val="24"/>
              </w:rPr>
              <w:t>Повишена квалификация на педагогическите кадри.</w:t>
            </w:r>
            <w:r w:rsidRPr="00A5699C">
              <w:rPr>
                <w:rFonts w:ascii="Times New Roman" w:hAnsi="Times New Roman"/>
                <w:b w:val="0"/>
              </w:rPr>
              <w:t xml:space="preserve"> </w:t>
            </w:r>
            <w:r w:rsidRPr="00A5699C">
              <w:rPr>
                <w:rFonts w:ascii="Times New Roman" w:hAnsi="Times New Roman"/>
                <w:b w:val="0"/>
                <w:sz w:val="24"/>
                <w:szCs w:val="24"/>
              </w:rPr>
              <w:t>Създадени действащи инструменти за участие в дейности за учене през целия живот.</w:t>
            </w:r>
          </w:p>
        </w:tc>
        <w:tc>
          <w:tcPr>
            <w:tcW w:w="2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02D9" w:rsidRPr="00692761" w:rsidRDefault="00FB02D9" w:rsidP="001D264C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692761">
              <w:rPr>
                <w:rFonts w:ascii="Times New Roman" w:hAnsi="Times New Roman"/>
                <w:b w:val="0"/>
                <w:sz w:val="24"/>
                <w:szCs w:val="24"/>
              </w:rPr>
              <w:t>МОН,</w:t>
            </w:r>
          </w:p>
          <w:p w:rsidR="00FB02D9" w:rsidRPr="00692761" w:rsidRDefault="00FB02D9" w:rsidP="001D264C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692761">
              <w:rPr>
                <w:rFonts w:ascii="Times New Roman" w:hAnsi="Times New Roman"/>
                <w:b w:val="0"/>
                <w:sz w:val="24"/>
                <w:szCs w:val="24"/>
              </w:rPr>
              <w:t>Община Плевен,</w:t>
            </w:r>
          </w:p>
          <w:p w:rsidR="00FB02D9" w:rsidRPr="00692761" w:rsidRDefault="00FB02D9" w:rsidP="001D264C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692761">
              <w:rPr>
                <w:rFonts w:ascii="Times New Roman" w:hAnsi="Times New Roman"/>
                <w:b w:val="0"/>
                <w:sz w:val="24"/>
                <w:szCs w:val="24"/>
              </w:rPr>
              <w:t>директори на училища и детски градини</w:t>
            </w:r>
            <w:ins w:id="86" w:author="Elena" w:date="2014-08-19T11:16:00Z">
              <w:r>
                <w:rPr>
                  <w:rFonts w:ascii="Times New Roman" w:hAnsi="Times New Roman"/>
                  <w:b w:val="0"/>
                  <w:sz w:val="24"/>
                  <w:szCs w:val="24"/>
                </w:rPr>
                <w:t>, ВУЗ</w:t>
              </w:r>
            </w:ins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02D9" w:rsidRPr="00692761" w:rsidRDefault="00FB02D9" w:rsidP="001D264C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692761">
              <w:rPr>
                <w:rFonts w:ascii="Times New Roman" w:hAnsi="Times New Roman"/>
                <w:b w:val="0"/>
                <w:sz w:val="24"/>
                <w:szCs w:val="24"/>
              </w:rPr>
              <w:t>МОН,</w:t>
            </w:r>
          </w:p>
          <w:p w:rsidR="00FB02D9" w:rsidRPr="00692761" w:rsidRDefault="00FB02D9" w:rsidP="001D264C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692761">
              <w:rPr>
                <w:rFonts w:ascii="Times New Roman" w:hAnsi="Times New Roman"/>
                <w:b w:val="0"/>
                <w:sz w:val="24"/>
                <w:szCs w:val="24"/>
              </w:rPr>
              <w:t>Община Плевен,</w:t>
            </w:r>
          </w:p>
          <w:p w:rsidR="00FB02D9" w:rsidRPr="00692761" w:rsidRDefault="00FB02D9" w:rsidP="001D264C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692761">
              <w:rPr>
                <w:rFonts w:ascii="Times New Roman" w:hAnsi="Times New Roman"/>
                <w:b w:val="0"/>
                <w:sz w:val="24"/>
                <w:szCs w:val="24"/>
              </w:rPr>
              <w:t>Проекти на ЕС</w:t>
            </w:r>
          </w:p>
        </w:tc>
      </w:tr>
      <w:tr w:rsidR="00FB02D9" w:rsidRPr="00692761" w:rsidTr="00A50B6B">
        <w:trPr>
          <w:trHeight w:val="945"/>
          <w:jc w:val="center"/>
        </w:trPr>
        <w:tc>
          <w:tcPr>
            <w:tcW w:w="28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B02D9" w:rsidRPr="00692761" w:rsidRDefault="00FB02D9" w:rsidP="00A0574C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2D9" w:rsidRPr="00692761" w:rsidRDefault="00FB02D9" w:rsidP="00A0574C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02D9" w:rsidRPr="00692761" w:rsidRDefault="00FB02D9" w:rsidP="005677A0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692761">
              <w:rPr>
                <w:rFonts w:ascii="Times New Roman" w:hAnsi="Times New Roman"/>
                <w:b w:val="0"/>
                <w:sz w:val="24"/>
                <w:szCs w:val="24"/>
              </w:rPr>
              <w:t>1.4.2. Провеждане на обучения за придобиване на компетенции за прилагане на съвременни методи на преподаване и използване на ИКТ.</w:t>
            </w:r>
          </w:p>
        </w:tc>
        <w:tc>
          <w:tcPr>
            <w:tcW w:w="3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02D9" w:rsidRPr="00692761" w:rsidRDefault="00FB02D9" w:rsidP="005677A0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692761">
              <w:rPr>
                <w:rFonts w:ascii="Times New Roman" w:hAnsi="Times New Roman"/>
                <w:b w:val="0"/>
                <w:sz w:val="24"/>
                <w:szCs w:val="24"/>
              </w:rPr>
              <w:t>Повишени компетенции за прилагане на съвременни методи на преподаване; подобрено качество на образователния процес.</w:t>
            </w:r>
          </w:p>
        </w:tc>
        <w:tc>
          <w:tcPr>
            <w:tcW w:w="2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02D9" w:rsidRPr="00692761" w:rsidRDefault="00FB02D9" w:rsidP="00A0574C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692761">
              <w:rPr>
                <w:rFonts w:ascii="Times New Roman" w:hAnsi="Times New Roman"/>
                <w:b w:val="0"/>
                <w:sz w:val="24"/>
                <w:szCs w:val="24"/>
              </w:rPr>
              <w:t>МОН,</w:t>
            </w:r>
          </w:p>
          <w:p w:rsidR="00FB02D9" w:rsidRPr="00692761" w:rsidRDefault="00FB02D9" w:rsidP="00A0574C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692761">
              <w:rPr>
                <w:rFonts w:ascii="Times New Roman" w:hAnsi="Times New Roman"/>
                <w:b w:val="0"/>
                <w:sz w:val="24"/>
                <w:szCs w:val="24"/>
              </w:rPr>
              <w:t>Община Плевен,</w:t>
            </w:r>
          </w:p>
          <w:p w:rsidR="00FB02D9" w:rsidRPr="00692761" w:rsidRDefault="00FB02D9" w:rsidP="00A0574C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692761">
              <w:rPr>
                <w:rFonts w:ascii="Times New Roman" w:hAnsi="Times New Roman"/>
                <w:b w:val="0"/>
                <w:sz w:val="24"/>
                <w:szCs w:val="24"/>
              </w:rPr>
              <w:t>директори на училища и детски градини</w:t>
            </w:r>
            <w:ins w:id="87" w:author="Elena" w:date="2014-08-19T11:16:00Z">
              <w:r>
                <w:rPr>
                  <w:rFonts w:ascii="Times New Roman" w:hAnsi="Times New Roman"/>
                  <w:b w:val="0"/>
                  <w:sz w:val="24"/>
                  <w:szCs w:val="24"/>
                </w:rPr>
                <w:t>, ВУЗ</w:t>
              </w:r>
            </w:ins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02D9" w:rsidRPr="00692761" w:rsidRDefault="00FB02D9" w:rsidP="00A0574C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692761">
              <w:rPr>
                <w:rFonts w:ascii="Times New Roman" w:hAnsi="Times New Roman"/>
                <w:b w:val="0"/>
                <w:sz w:val="24"/>
                <w:szCs w:val="24"/>
              </w:rPr>
              <w:t>МОН,</w:t>
            </w:r>
          </w:p>
          <w:p w:rsidR="00FB02D9" w:rsidRPr="00692761" w:rsidRDefault="00FB02D9" w:rsidP="00A0574C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692761">
              <w:rPr>
                <w:rFonts w:ascii="Times New Roman" w:hAnsi="Times New Roman"/>
                <w:b w:val="0"/>
                <w:sz w:val="24"/>
                <w:szCs w:val="24"/>
              </w:rPr>
              <w:t>Община Плевен,</w:t>
            </w:r>
          </w:p>
          <w:p w:rsidR="00FB02D9" w:rsidRPr="00692761" w:rsidRDefault="00FB02D9" w:rsidP="00A0574C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692761">
              <w:rPr>
                <w:rFonts w:ascii="Times New Roman" w:hAnsi="Times New Roman"/>
                <w:b w:val="0"/>
                <w:sz w:val="24"/>
                <w:szCs w:val="24"/>
              </w:rPr>
              <w:t>Проекти на ЕС</w:t>
            </w:r>
          </w:p>
        </w:tc>
      </w:tr>
      <w:tr w:rsidR="00FB02D9" w:rsidRPr="00692761" w:rsidTr="00A50B6B">
        <w:trPr>
          <w:trHeight w:val="945"/>
          <w:jc w:val="center"/>
        </w:trPr>
        <w:tc>
          <w:tcPr>
            <w:tcW w:w="28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B02D9" w:rsidRPr="00692761" w:rsidRDefault="00FB02D9" w:rsidP="00A0574C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2D9" w:rsidRPr="00692761" w:rsidRDefault="00FB02D9" w:rsidP="00A0574C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692761">
              <w:rPr>
                <w:rFonts w:ascii="Times New Roman" w:hAnsi="Times New Roman"/>
                <w:b w:val="0"/>
                <w:sz w:val="24"/>
                <w:szCs w:val="24"/>
              </w:rPr>
              <w:t>1.5. Подобряване на условията за придобиване на умения за използване информационни и комуникационни технологии в образованието.</w:t>
            </w:r>
          </w:p>
        </w:tc>
        <w:tc>
          <w:tcPr>
            <w:tcW w:w="2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2D9" w:rsidRPr="00692761" w:rsidRDefault="00FB02D9" w:rsidP="00C606B9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692761">
              <w:rPr>
                <w:rFonts w:ascii="Times New Roman" w:hAnsi="Times New Roman"/>
                <w:b w:val="0"/>
                <w:sz w:val="24"/>
                <w:szCs w:val="24"/>
              </w:rPr>
              <w:t>1.5.1. Осигуряване компютри и  достъп до информационни и комуникационни технологии за всички в системата на образованието.</w:t>
            </w:r>
          </w:p>
        </w:tc>
        <w:tc>
          <w:tcPr>
            <w:tcW w:w="3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02D9" w:rsidRPr="00692761" w:rsidRDefault="00FB02D9" w:rsidP="00C606B9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692761">
              <w:rPr>
                <w:rFonts w:ascii="Times New Roman" w:hAnsi="Times New Roman"/>
                <w:b w:val="0"/>
                <w:sz w:val="24"/>
                <w:szCs w:val="24"/>
              </w:rPr>
              <w:t>Осигурен максимален брой компютри във всяко училище с достъп до интернет.</w:t>
            </w:r>
          </w:p>
        </w:tc>
        <w:tc>
          <w:tcPr>
            <w:tcW w:w="2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02D9" w:rsidRPr="00692761" w:rsidRDefault="00FB02D9" w:rsidP="00A0574C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692761">
              <w:rPr>
                <w:rFonts w:ascii="Times New Roman" w:hAnsi="Times New Roman"/>
                <w:b w:val="0"/>
                <w:sz w:val="24"/>
                <w:szCs w:val="24"/>
              </w:rPr>
              <w:t>МОН,</w:t>
            </w:r>
          </w:p>
          <w:p w:rsidR="00FB02D9" w:rsidRPr="00692761" w:rsidRDefault="00FB02D9" w:rsidP="00A0574C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692761">
              <w:rPr>
                <w:rFonts w:ascii="Times New Roman" w:hAnsi="Times New Roman"/>
                <w:b w:val="0"/>
                <w:sz w:val="24"/>
                <w:szCs w:val="24"/>
              </w:rPr>
              <w:t>Община Плевен,</w:t>
            </w:r>
          </w:p>
          <w:p w:rsidR="00FB02D9" w:rsidRPr="00692761" w:rsidRDefault="00FB02D9" w:rsidP="00A0574C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692761">
              <w:rPr>
                <w:rFonts w:ascii="Times New Roman" w:hAnsi="Times New Roman"/>
                <w:b w:val="0"/>
                <w:sz w:val="24"/>
                <w:szCs w:val="24"/>
              </w:rPr>
              <w:t>директори на училища и детски градини</w:t>
            </w:r>
            <w:ins w:id="88" w:author="Elena" w:date="2014-08-19T11:16:00Z">
              <w:r>
                <w:rPr>
                  <w:rFonts w:ascii="Times New Roman" w:hAnsi="Times New Roman"/>
                  <w:b w:val="0"/>
                  <w:sz w:val="24"/>
                  <w:szCs w:val="24"/>
                </w:rPr>
                <w:t>, ВУЗ</w:t>
              </w:r>
            </w:ins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02D9" w:rsidRPr="00692761" w:rsidRDefault="00FB02D9" w:rsidP="00A0574C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692761">
              <w:rPr>
                <w:rFonts w:ascii="Times New Roman" w:hAnsi="Times New Roman"/>
                <w:b w:val="0"/>
                <w:sz w:val="24"/>
                <w:szCs w:val="24"/>
              </w:rPr>
              <w:t>МОН,</w:t>
            </w:r>
          </w:p>
          <w:p w:rsidR="00FB02D9" w:rsidRPr="00692761" w:rsidRDefault="00FB02D9" w:rsidP="00A0574C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692761">
              <w:rPr>
                <w:rFonts w:ascii="Times New Roman" w:hAnsi="Times New Roman"/>
                <w:b w:val="0"/>
                <w:sz w:val="24"/>
                <w:szCs w:val="24"/>
              </w:rPr>
              <w:t>Община Плевен,</w:t>
            </w:r>
          </w:p>
          <w:p w:rsidR="00FB02D9" w:rsidRPr="00692761" w:rsidRDefault="00FB02D9" w:rsidP="00A0574C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692761">
              <w:rPr>
                <w:rFonts w:ascii="Times New Roman" w:hAnsi="Times New Roman"/>
                <w:b w:val="0"/>
                <w:sz w:val="24"/>
                <w:szCs w:val="24"/>
              </w:rPr>
              <w:t>Проекти на ЕС</w:t>
            </w:r>
          </w:p>
        </w:tc>
      </w:tr>
      <w:tr w:rsidR="00FB02D9" w:rsidRPr="00692761" w:rsidTr="00A50B6B">
        <w:trPr>
          <w:trHeight w:val="1260"/>
          <w:jc w:val="center"/>
        </w:trPr>
        <w:tc>
          <w:tcPr>
            <w:tcW w:w="28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B02D9" w:rsidRPr="00692761" w:rsidRDefault="00FB02D9" w:rsidP="00A0574C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6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2D9" w:rsidRPr="00692761" w:rsidRDefault="00FB02D9" w:rsidP="00A0574C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692761">
              <w:rPr>
                <w:rFonts w:ascii="Times New Roman" w:hAnsi="Times New Roman"/>
                <w:b w:val="0"/>
                <w:sz w:val="24"/>
                <w:szCs w:val="24"/>
              </w:rPr>
              <w:t>1.6. Подобряване образа на общинското образование чрез средствата на ефективната публична комуникация.</w:t>
            </w:r>
          </w:p>
        </w:tc>
        <w:tc>
          <w:tcPr>
            <w:tcW w:w="271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2D9" w:rsidRPr="00692761" w:rsidRDefault="00FB02D9" w:rsidP="000B0880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692761">
              <w:rPr>
                <w:rFonts w:ascii="Times New Roman" w:hAnsi="Times New Roman"/>
                <w:b w:val="0"/>
                <w:sz w:val="24"/>
                <w:szCs w:val="24"/>
              </w:rPr>
              <w:t>1.6.1. Изграждане на система за рейтинг на общинските училища и детски градини по видове в средносрочен план /учебна година/.</w:t>
            </w:r>
          </w:p>
        </w:tc>
        <w:tc>
          <w:tcPr>
            <w:tcW w:w="3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02D9" w:rsidRPr="00692761" w:rsidRDefault="00FB02D9" w:rsidP="000B0880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692761">
              <w:rPr>
                <w:rFonts w:ascii="Times New Roman" w:hAnsi="Times New Roman"/>
                <w:b w:val="0"/>
                <w:sz w:val="24"/>
                <w:szCs w:val="24"/>
              </w:rPr>
              <w:t>Осигурен максимален достъп до информация на гражданите за състоянието на образованието чрез съвременните технологии.</w:t>
            </w:r>
          </w:p>
        </w:tc>
        <w:tc>
          <w:tcPr>
            <w:tcW w:w="2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02D9" w:rsidRPr="00692761" w:rsidRDefault="00FB02D9" w:rsidP="00590FA9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692761">
              <w:rPr>
                <w:rFonts w:ascii="Times New Roman" w:hAnsi="Times New Roman"/>
                <w:b w:val="0"/>
                <w:sz w:val="24"/>
                <w:szCs w:val="24"/>
              </w:rPr>
              <w:t>Община Плевен,</w:t>
            </w:r>
          </w:p>
          <w:p w:rsidR="00FB02D9" w:rsidRPr="00692761" w:rsidRDefault="00FB02D9" w:rsidP="00590FA9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692761">
              <w:rPr>
                <w:rFonts w:ascii="Times New Roman" w:hAnsi="Times New Roman"/>
                <w:b w:val="0"/>
                <w:sz w:val="24"/>
                <w:szCs w:val="24"/>
              </w:rPr>
              <w:t>директори на училища и детски градини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02D9" w:rsidRPr="00692761" w:rsidRDefault="00FB02D9" w:rsidP="00590FA9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692761">
              <w:rPr>
                <w:rFonts w:ascii="Times New Roman" w:hAnsi="Times New Roman"/>
                <w:b w:val="0"/>
                <w:sz w:val="24"/>
                <w:szCs w:val="24"/>
              </w:rPr>
              <w:t>Община Плевен,</w:t>
            </w:r>
          </w:p>
          <w:p w:rsidR="00FB02D9" w:rsidRPr="00692761" w:rsidRDefault="00FB02D9" w:rsidP="00590FA9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692761">
              <w:rPr>
                <w:rFonts w:ascii="Times New Roman" w:hAnsi="Times New Roman"/>
                <w:b w:val="0"/>
                <w:sz w:val="24"/>
                <w:szCs w:val="24"/>
              </w:rPr>
              <w:t>училища и детски градини</w:t>
            </w:r>
          </w:p>
        </w:tc>
      </w:tr>
      <w:tr w:rsidR="00FB02D9" w:rsidRPr="00692761" w:rsidTr="00A50B6B">
        <w:trPr>
          <w:trHeight w:val="945"/>
          <w:jc w:val="center"/>
        </w:trPr>
        <w:tc>
          <w:tcPr>
            <w:tcW w:w="28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B02D9" w:rsidRPr="00692761" w:rsidRDefault="00FB02D9" w:rsidP="00A0574C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2D9" w:rsidRPr="00692761" w:rsidRDefault="00FB02D9" w:rsidP="00A0574C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7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2D9" w:rsidRPr="00692761" w:rsidRDefault="00FB02D9" w:rsidP="00A0574C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3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02D9" w:rsidRPr="00692761" w:rsidRDefault="00FB02D9" w:rsidP="00A0574C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692761">
              <w:rPr>
                <w:rFonts w:ascii="Times New Roman" w:hAnsi="Times New Roman"/>
                <w:b w:val="0"/>
                <w:sz w:val="24"/>
                <w:szCs w:val="24"/>
              </w:rPr>
              <w:t>Повишена информираност за възможностите и успехите на общинското образование.</w:t>
            </w:r>
          </w:p>
        </w:tc>
        <w:tc>
          <w:tcPr>
            <w:tcW w:w="2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02D9" w:rsidRPr="00692761" w:rsidRDefault="00FB02D9" w:rsidP="000944F2">
            <w:pPr>
              <w:jc w:val="both"/>
              <w:rPr>
                <w:ins w:id="89" w:author="Elena" w:date="2014-08-19T11:16:00Z"/>
                <w:rFonts w:ascii="Times New Roman" w:hAnsi="Times New Roman"/>
                <w:b w:val="0"/>
                <w:sz w:val="24"/>
                <w:szCs w:val="24"/>
              </w:rPr>
            </w:pPr>
            <w:ins w:id="90" w:author="Elena" w:date="2014-08-19T11:16:00Z">
              <w:r w:rsidRPr="00692761">
                <w:rPr>
                  <w:rFonts w:ascii="Times New Roman" w:hAnsi="Times New Roman"/>
                  <w:b w:val="0"/>
                  <w:sz w:val="24"/>
                  <w:szCs w:val="24"/>
                </w:rPr>
                <w:t>Община Плевен,</w:t>
              </w:r>
            </w:ins>
          </w:p>
          <w:p w:rsidR="00FB02D9" w:rsidRPr="00692761" w:rsidRDefault="00FB02D9" w:rsidP="00A0574C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ins w:id="91" w:author="Elena" w:date="2014-08-19T11:16:00Z">
              <w:r w:rsidRPr="00692761">
                <w:rPr>
                  <w:rFonts w:ascii="Times New Roman" w:hAnsi="Times New Roman"/>
                  <w:b w:val="0"/>
                  <w:sz w:val="24"/>
                  <w:szCs w:val="24"/>
                </w:rPr>
                <w:t>директори на училища и детски градини</w:t>
              </w:r>
            </w:ins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02D9" w:rsidRPr="00692761" w:rsidRDefault="00FB02D9" w:rsidP="000944F2">
            <w:pPr>
              <w:rPr>
                <w:ins w:id="92" w:author="Elena" w:date="2014-08-19T11:16:00Z"/>
                <w:rFonts w:ascii="Times New Roman" w:hAnsi="Times New Roman"/>
                <w:b w:val="0"/>
                <w:sz w:val="24"/>
                <w:szCs w:val="24"/>
              </w:rPr>
            </w:pPr>
            <w:ins w:id="93" w:author="Elena" w:date="2014-08-19T11:16:00Z">
              <w:r w:rsidRPr="00692761">
                <w:rPr>
                  <w:rFonts w:ascii="Times New Roman" w:hAnsi="Times New Roman"/>
                  <w:b w:val="0"/>
                  <w:sz w:val="24"/>
                  <w:szCs w:val="24"/>
                </w:rPr>
                <w:t>Община Плевен,</w:t>
              </w:r>
            </w:ins>
          </w:p>
          <w:p w:rsidR="00FB02D9" w:rsidRPr="00692761" w:rsidRDefault="00FB02D9" w:rsidP="00A0574C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ins w:id="94" w:author="Elena" w:date="2014-08-19T11:16:00Z">
              <w:r w:rsidRPr="00692761">
                <w:rPr>
                  <w:rFonts w:ascii="Times New Roman" w:hAnsi="Times New Roman"/>
                  <w:b w:val="0"/>
                  <w:sz w:val="24"/>
                  <w:szCs w:val="24"/>
                </w:rPr>
                <w:t>училища и детски градини</w:t>
              </w:r>
            </w:ins>
          </w:p>
        </w:tc>
      </w:tr>
      <w:tr w:rsidR="00FB02D9" w:rsidRPr="00692761" w:rsidTr="00A50B6B">
        <w:trPr>
          <w:trHeight w:val="315"/>
          <w:jc w:val="center"/>
        </w:trPr>
        <w:tc>
          <w:tcPr>
            <w:tcW w:w="28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B02D9" w:rsidRPr="00692761" w:rsidRDefault="00FB02D9" w:rsidP="00A0574C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2D9" w:rsidRPr="00692761" w:rsidRDefault="00FB02D9" w:rsidP="00A0574C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71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2D9" w:rsidRPr="00692761" w:rsidRDefault="00FB02D9" w:rsidP="00A0574C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692761">
              <w:rPr>
                <w:rFonts w:ascii="Times New Roman" w:hAnsi="Times New Roman"/>
                <w:b w:val="0"/>
                <w:sz w:val="24"/>
                <w:szCs w:val="24"/>
              </w:rPr>
              <w:t>1.6.2. Реализиране на програми, подпомагащи качеството на учебния процес.</w:t>
            </w:r>
          </w:p>
        </w:tc>
        <w:tc>
          <w:tcPr>
            <w:tcW w:w="3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02D9" w:rsidRPr="00692761" w:rsidRDefault="00FB02D9" w:rsidP="00A0574C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692761">
              <w:rPr>
                <w:rFonts w:ascii="Times New Roman" w:hAnsi="Times New Roman"/>
                <w:b w:val="0"/>
                <w:sz w:val="24"/>
                <w:szCs w:val="24"/>
              </w:rPr>
              <w:t>Програма за здравно образование.</w:t>
            </w:r>
          </w:p>
        </w:tc>
        <w:tc>
          <w:tcPr>
            <w:tcW w:w="2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02D9" w:rsidRPr="00692761" w:rsidRDefault="00FB02D9" w:rsidP="005F0B18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692761">
              <w:rPr>
                <w:rFonts w:ascii="Times New Roman" w:hAnsi="Times New Roman"/>
                <w:b w:val="0"/>
                <w:sz w:val="24"/>
                <w:szCs w:val="24"/>
              </w:rPr>
              <w:t>МОН, РЗИ,</w:t>
            </w:r>
          </w:p>
          <w:p w:rsidR="00FB02D9" w:rsidRPr="00692761" w:rsidRDefault="00FB02D9" w:rsidP="005F0B18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692761">
              <w:rPr>
                <w:rFonts w:ascii="Times New Roman" w:hAnsi="Times New Roman"/>
                <w:b w:val="0"/>
                <w:sz w:val="24"/>
                <w:szCs w:val="24"/>
              </w:rPr>
              <w:t>Община Плевен,</w:t>
            </w:r>
          </w:p>
          <w:p w:rsidR="00FB02D9" w:rsidRPr="00692761" w:rsidRDefault="00FB02D9" w:rsidP="00402EDC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692761">
              <w:rPr>
                <w:rFonts w:ascii="Times New Roman" w:hAnsi="Times New Roman"/>
                <w:b w:val="0"/>
                <w:sz w:val="24"/>
                <w:szCs w:val="24"/>
              </w:rPr>
              <w:t>директори на училища и детски градини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02D9" w:rsidRPr="00692761" w:rsidRDefault="00FB02D9" w:rsidP="005F0B18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692761">
              <w:rPr>
                <w:rFonts w:ascii="Times New Roman" w:hAnsi="Times New Roman"/>
                <w:b w:val="0"/>
                <w:sz w:val="24"/>
                <w:szCs w:val="24"/>
              </w:rPr>
              <w:t>Община Плевен,</w:t>
            </w:r>
          </w:p>
          <w:p w:rsidR="00FB02D9" w:rsidRPr="00692761" w:rsidRDefault="00FB02D9" w:rsidP="005F0B18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692761">
              <w:rPr>
                <w:rFonts w:ascii="Times New Roman" w:hAnsi="Times New Roman"/>
                <w:b w:val="0"/>
                <w:sz w:val="24"/>
                <w:szCs w:val="24"/>
              </w:rPr>
              <w:t>училища и детски градини</w:t>
            </w:r>
          </w:p>
        </w:tc>
      </w:tr>
      <w:tr w:rsidR="00FB02D9" w:rsidRPr="00692761" w:rsidTr="00A50B6B">
        <w:trPr>
          <w:trHeight w:val="315"/>
          <w:jc w:val="center"/>
        </w:trPr>
        <w:tc>
          <w:tcPr>
            <w:tcW w:w="28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B02D9" w:rsidRPr="00692761" w:rsidRDefault="00FB02D9" w:rsidP="00A0574C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2D9" w:rsidRPr="00692761" w:rsidRDefault="00FB02D9" w:rsidP="00A0574C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7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2D9" w:rsidRPr="00692761" w:rsidRDefault="00FB02D9" w:rsidP="00A0574C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3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02D9" w:rsidRPr="00692761" w:rsidRDefault="00FB02D9" w:rsidP="00A0574C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692761">
              <w:rPr>
                <w:rFonts w:ascii="Times New Roman" w:hAnsi="Times New Roman"/>
                <w:b w:val="0"/>
                <w:sz w:val="24"/>
                <w:szCs w:val="24"/>
              </w:rPr>
              <w:t>Програма за гражданско образование.</w:t>
            </w:r>
          </w:p>
        </w:tc>
        <w:tc>
          <w:tcPr>
            <w:tcW w:w="2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02D9" w:rsidRPr="00692761" w:rsidRDefault="00FB02D9" w:rsidP="005F0B18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692761">
              <w:rPr>
                <w:rFonts w:ascii="Times New Roman" w:hAnsi="Times New Roman"/>
                <w:b w:val="0"/>
                <w:sz w:val="24"/>
                <w:szCs w:val="24"/>
              </w:rPr>
              <w:t>МОН,</w:t>
            </w:r>
          </w:p>
          <w:p w:rsidR="00FB02D9" w:rsidRPr="00692761" w:rsidRDefault="00FB02D9" w:rsidP="005F0B18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692761">
              <w:rPr>
                <w:rFonts w:ascii="Times New Roman" w:hAnsi="Times New Roman"/>
                <w:b w:val="0"/>
                <w:sz w:val="24"/>
                <w:szCs w:val="24"/>
              </w:rPr>
              <w:t>Община Плевен,</w:t>
            </w:r>
          </w:p>
          <w:p w:rsidR="00FB02D9" w:rsidRPr="00692761" w:rsidRDefault="00FB02D9" w:rsidP="005F0B18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692761">
              <w:rPr>
                <w:rFonts w:ascii="Times New Roman" w:hAnsi="Times New Roman"/>
                <w:b w:val="0"/>
                <w:sz w:val="24"/>
                <w:szCs w:val="24"/>
              </w:rPr>
              <w:t>директори на училища и детски градини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02D9" w:rsidRPr="00692761" w:rsidRDefault="00FB02D9" w:rsidP="005F0B18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692761">
              <w:rPr>
                <w:rFonts w:ascii="Times New Roman" w:hAnsi="Times New Roman"/>
                <w:b w:val="0"/>
                <w:sz w:val="24"/>
                <w:szCs w:val="24"/>
              </w:rPr>
              <w:t>Община Плевен,</w:t>
            </w:r>
          </w:p>
          <w:p w:rsidR="00FB02D9" w:rsidRPr="00692761" w:rsidRDefault="00FB02D9" w:rsidP="005F0B18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692761">
              <w:rPr>
                <w:rFonts w:ascii="Times New Roman" w:hAnsi="Times New Roman"/>
                <w:b w:val="0"/>
                <w:sz w:val="24"/>
                <w:szCs w:val="24"/>
              </w:rPr>
              <w:t>училища и детски градини</w:t>
            </w:r>
          </w:p>
        </w:tc>
      </w:tr>
      <w:tr w:rsidR="00FB02D9" w:rsidRPr="00692761" w:rsidTr="00A50B6B">
        <w:trPr>
          <w:trHeight w:val="315"/>
          <w:jc w:val="center"/>
        </w:trPr>
        <w:tc>
          <w:tcPr>
            <w:tcW w:w="28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B02D9" w:rsidRPr="00692761" w:rsidRDefault="00FB02D9" w:rsidP="00A0574C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2D9" w:rsidRPr="00692761" w:rsidRDefault="00FB02D9" w:rsidP="00A0574C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7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2D9" w:rsidRPr="00692761" w:rsidRDefault="00FB02D9" w:rsidP="00A0574C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3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02D9" w:rsidRPr="00692761" w:rsidRDefault="00FB02D9" w:rsidP="00A0574C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692761">
              <w:rPr>
                <w:rFonts w:ascii="Times New Roman" w:hAnsi="Times New Roman"/>
                <w:b w:val="0"/>
                <w:sz w:val="24"/>
                <w:szCs w:val="24"/>
              </w:rPr>
              <w:t>Програма за закрила на надарени деца.</w:t>
            </w:r>
          </w:p>
        </w:tc>
        <w:tc>
          <w:tcPr>
            <w:tcW w:w="2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02D9" w:rsidRPr="00692761" w:rsidRDefault="00FB02D9" w:rsidP="005F0B18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692761">
              <w:rPr>
                <w:rFonts w:ascii="Times New Roman" w:hAnsi="Times New Roman"/>
                <w:b w:val="0"/>
                <w:sz w:val="24"/>
                <w:szCs w:val="24"/>
              </w:rPr>
              <w:t>МОН,</w:t>
            </w:r>
          </w:p>
          <w:p w:rsidR="00FB02D9" w:rsidRPr="00692761" w:rsidRDefault="00FB02D9" w:rsidP="005F0B18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692761">
              <w:rPr>
                <w:rFonts w:ascii="Times New Roman" w:hAnsi="Times New Roman"/>
                <w:b w:val="0"/>
                <w:sz w:val="24"/>
                <w:szCs w:val="24"/>
              </w:rPr>
              <w:t>Община Плевен,</w:t>
            </w:r>
          </w:p>
          <w:p w:rsidR="00FB02D9" w:rsidRPr="00692761" w:rsidRDefault="00FB02D9" w:rsidP="005F0B18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692761">
              <w:rPr>
                <w:rFonts w:ascii="Times New Roman" w:hAnsi="Times New Roman"/>
                <w:b w:val="0"/>
                <w:sz w:val="24"/>
                <w:szCs w:val="24"/>
              </w:rPr>
              <w:t>директори на училища и детски градини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02D9" w:rsidRPr="00692761" w:rsidRDefault="00FB02D9" w:rsidP="005F0B18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692761">
              <w:rPr>
                <w:rFonts w:ascii="Times New Roman" w:hAnsi="Times New Roman"/>
                <w:b w:val="0"/>
                <w:sz w:val="24"/>
                <w:szCs w:val="24"/>
              </w:rPr>
              <w:t>Община Плевен,</w:t>
            </w:r>
          </w:p>
          <w:p w:rsidR="00FB02D9" w:rsidRPr="00692761" w:rsidRDefault="00FB02D9" w:rsidP="005F0B18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692761">
              <w:rPr>
                <w:rFonts w:ascii="Times New Roman" w:hAnsi="Times New Roman"/>
                <w:b w:val="0"/>
                <w:sz w:val="24"/>
                <w:szCs w:val="24"/>
              </w:rPr>
              <w:t>училища и детски градини</w:t>
            </w:r>
          </w:p>
        </w:tc>
      </w:tr>
      <w:tr w:rsidR="00FB02D9" w:rsidRPr="00692761" w:rsidTr="003B1C52">
        <w:trPr>
          <w:trHeight w:val="1679"/>
          <w:jc w:val="center"/>
        </w:trPr>
        <w:tc>
          <w:tcPr>
            <w:tcW w:w="28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B02D9" w:rsidRPr="00692761" w:rsidRDefault="00FB02D9" w:rsidP="009329CD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692761">
              <w:rPr>
                <w:rFonts w:ascii="Times New Roman" w:hAnsi="Times New Roman"/>
                <w:sz w:val="24"/>
                <w:szCs w:val="24"/>
              </w:rPr>
              <w:t xml:space="preserve">2. Осигуряване на равен достъп на всички деца и ученици до образование и обучение. </w:t>
            </w:r>
            <w:del w:id="95" w:author="Elena" w:date="2014-08-19T11:16:00Z">
              <w:r w:rsidRPr="00692761" w:rsidDel="009329CD">
                <w:rPr>
                  <w:rFonts w:ascii="Times New Roman" w:hAnsi="Times New Roman"/>
                  <w:sz w:val="24"/>
                  <w:szCs w:val="24"/>
                </w:rPr>
                <w:delText>Превенция и преодоляване на ранното напускане на училище.</w:delText>
              </w:r>
            </w:del>
          </w:p>
        </w:tc>
        <w:tc>
          <w:tcPr>
            <w:tcW w:w="26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2D9" w:rsidRPr="00692761" w:rsidRDefault="00FB02D9" w:rsidP="00A0574C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692761">
              <w:rPr>
                <w:rFonts w:ascii="Times New Roman" w:hAnsi="Times New Roman"/>
                <w:b w:val="0"/>
                <w:sz w:val="24"/>
                <w:szCs w:val="24"/>
              </w:rPr>
              <w:t>2.1. Създаване на отворена за учене среда.</w:t>
            </w:r>
          </w:p>
        </w:tc>
        <w:tc>
          <w:tcPr>
            <w:tcW w:w="271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2D9" w:rsidRPr="00692761" w:rsidRDefault="00FB02D9" w:rsidP="00A0574C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692761">
              <w:rPr>
                <w:rFonts w:ascii="Times New Roman" w:hAnsi="Times New Roman"/>
                <w:b w:val="0"/>
                <w:sz w:val="24"/>
                <w:szCs w:val="24"/>
              </w:rPr>
              <w:t>2.1.1. Създаване условия за обучение на родителите, младежите и местните общности.</w:t>
            </w:r>
          </w:p>
          <w:p w:rsidR="00FB02D9" w:rsidRPr="00692761" w:rsidRDefault="00FB02D9" w:rsidP="005344F0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692761">
              <w:rPr>
                <w:rFonts w:ascii="Times New Roman" w:hAnsi="Times New Roman"/>
                <w:b w:val="0"/>
                <w:sz w:val="24"/>
                <w:szCs w:val="24"/>
              </w:rPr>
              <w:t>Провеждане на допълнителни занятия с деца от етническите малцинства, застрашени от отпадане от училище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>.</w:t>
            </w:r>
          </w:p>
        </w:tc>
        <w:tc>
          <w:tcPr>
            <w:tcW w:w="31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2D9" w:rsidRPr="00692761" w:rsidRDefault="00FB02D9" w:rsidP="005F0B18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692761">
              <w:rPr>
                <w:rFonts w:ascii="Times New Roman" w:hAnsi="Times New Roman"/>
                <w:b w:val="0"/>
                <w:sz w:val="24"/>
                <w:szCs w:val="24"/>
              </w:rPr>
              <w:t>Ангажираност на родителите, гражданите и обучаваните в образователния процес.Повишени компетентности.</w:t>
            </w:r>
          </w:p>
        </w:tc>
        <w:tc>
          <w:tcPr>
            <w:tcW w:w="244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FB02D9" w:rsidRPr="00692761" w:rsidRDefault="00FB02D9" w:rsidP="00880890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692761">
              <w:rPr>
                <w:rFonts w:ascii="Times New Roman" w:hAnsi="Times New Roman"/>
                <w:b w:val="0"/>
                <w:sz w:val="24"/>
                <w:szCs w:val="24"/>
              </w:rPr>
              <w:t>МОН,</w:t>
            </w:r>
          </w:p>
          <w:p w:rsidR="00FB02D9" w:rsidRDefault="00FB02D9" w:rsidP="00880890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692761">
              <w:rPr>
                <w:rFonts w:ascii="Times New Roman" w:hAnsi="Times New Roman"/>
                <w:b w:val="0"/>
                <w:sz w:val="24"/>
                <w:szCs w:val="24"/>
              </w:rPr>
              <w:t>Община Плевен,</w:t>
            </w:r>
          </w:p>
          <w:p w:rsidR="00FB02D9" w:rsidRPr="00692761" w:rsidRDefault="00FB02D9" w:rsidP="00880890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ЦОП – Плевен,</w:t>
            </w:r>
          </w:p>
          <w:p w:rsidR="00FB02D9" w:rsidRPr="00692761" w:rsidRDefault="00FB02D9" w:rsidP="00402EDC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692761">
              <w:rPr>
                <w:rFonts w:ascii="Times New Roman" w:hAnsi="Times New Roman"/>
                <w:b w:val="0"/>
                <w:sz w:val="24"/>
                <w:szCs w:val="24"/>
              </w:rPr>
              <w:t>директори на училища и детски градини</w:t>
            </w:r>
          </w:p>
        </w:tc>
        <w:tc>
          <w:tcPr>
            <w:tcW w:w="2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2D9" w:rsidRPr="00692761" w:rsidRDefault="00FB02D9" w:rsidP="00880890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692761">
              <w:rPr>
                <w:rFonts w:ascii="Times New Roman" w:hAnsi="Times New Roman"/>
                <w:b w:val="0"/>
                <w:sz w:val="24"/>
                <w:szCs w:val="24"/>
              </w:rPr>
              <w:t>МОН,</w:t>
            </w:r>
          </w:p>
          <w:p w:rsidR="00FB02D9" w:rsidRPr="00692761" w:rsidRDefault="00FB02D9" w:rsidP="00880890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692761">
              <w:rPr>
                <w:rFonts w:ascii="Times New Roman" w:hAnsi="Times New Roman"/>
                <w:b w:val="0"/>
                <w:sz w:val="24"/>
                <w:szCs w:val="24"/>
              </w:rPr>
              <w:t>Община Плевен,</w:t>
            </w:r>
          </w:p>
          <w:p w:rsidR="00FB02D9" w:rsidRPr="00692761" w:rsidRDefault="00FB02D9" w:rsidP="00880890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692761">
              <w:rPr>
                <w:rFonts w:ascii="Times New Roman" w:hAnsi="Times New Roman"/>
                <w:b w:val="0"/>
                <w:sz w:val="24"/>
                <w:szCs w:val="24"/>
              </w:rPr>
              <w:t>Проекти на ЕС</w:t>
            </w:r>
          </w:p>
        </w:tc>
      </w:tr>
      <w:tr w:rsidR="00FB02D9" w:rsidRPr="00692761" w:rsidTr="003B1C52">
        <w:trPr>
          <w:trHeight w:val="780"/>
          <w:jc w:val="center"/>
        </w:trPr>
        <w:tc>
          <w:tcPr>
            <w:tcW w:w="28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B02D9" w:rsidRPr="00692761" w:rsidRDefault="00FB02D9" w:rsidP="00A0574C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2D9" w:rsidRPr="00692761" w:rsidRDefault="00FB02D9" w:rsidP="00A0574C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7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2D9" w:rsidRPr="00692761" w:rsidRDefault="00FB02D9" w:rsidP="00A0574C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31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2D9" w:rsidRPr="00692761" w:rsidRDefault="00FB02D9" w:rsidP="00A0574C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4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2D9" w:rsidRPr="00692761" w:rsidRDefault="00FB02D9" w:rsidP="00A0574C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2D9" w:rsidRPr="00692761" w:rsidRDefault="00FB02D9" w:rsidP="00A0574C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B02D9" w:rsidRPr="00692761" w:rsidTr="00A50B6B">
        <w:trPr>
          <w:trHeight w:val="810"/>
          <w:jc w:val="center"/>
        </w:trPr>
        <w:tc>
          <w:tcPr>
            <w:tcW w:w="28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B02D9" w:rsidRPr="00692761" w:rsidRDefault="00FB02D9" w:rsidP="00A0574C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6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2D9" w:rsidRPr="00692761" w:rsidRDefault="00FB02D9" w:rsidP="00A0574C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692761">
              <w:rPr>
                <w:rFonts w:ascii="Times New Roman" w:hAnsi="Times New Roman"/>
                <w:b w:val="0"/>
                <w:sz w:val="24"/>
                <w:szCs w:val="24"/>
              </w:rPr>
              <w:t>2.2. Повишаване на привлекателността и практическата приложимост на обучението</w:t>
            </w:r>
          </w:p>
          <w:p w:rsidR="00FB02D9" w:rsidRPr="00692761" w:rsidRDefault="00FB02D9" w:rsidP="00A0574C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71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2D9" w:rsidRPr="00692761" w:rsidRDefault="00FB02D9" w:rsidP="00880890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692761">
              <w:rPr>
                <w:rFonts w:ascii="Times New Roman" w:hAnsi="Times New Roman"/>
                <w:b w:val="0"/>
                <w:sz w:val="24"/>
                <w:szCs w:val="24"/>
              </w:rPr>
              <w:t>2.2.1. Създаване на условия за обучение в разнообразни извънкласни и извънучилищни форми на обучение.</w:t>
            </w:r>
          </w:p>
          <w:p w:rsidR="00FB02D9" w:rsidRPr="00692761" w:rsidRDefault="00FB02D9" w:rsidP="00880890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692761">
              <w:rPr>
                <w:rFonts w:ascii="Times New Roman" w:hAnsi="Times New Roman"/>
                <w:b w:val="0"/>
                <w:sz w:val="24"/>
                <w:szCs w:val="24"/>
              </w:rPr>
              <w:t>Подобряване на условията за спорт.</w:t>
            </w:r>
          </w:p>
        </w:tc>
        <w:tc>
          <w:tcPr>
            <w:tcW w:w="3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02D9" w:rsidRPr="00692761" w:rsidRDefault="00FB02D9" w:rsidP="00880890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692761">
              <w:rPr>
                <w:rFonts w:ascii="Times New Roman" w:hAnsi="Times New Roman"/>
                <w:b w:val="0"/>
                <w:sz w:val="24"/>
                <w:szCs w:val="24"/>
              </w:rPr>
              <w:t>Създадени възможности за извънкласно и извънучилищно обучение към детските градини и училища, повишена привлекателност на образователните институции.</w:t>
            </w:r>
          </w:p>
        </w:tc>
        <w:tc>
          <w:tcPr>
            <w:tcW w:w="2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02D9" w:rsidRPr="00692761" w:rsidRDefault="00FB02D9" w:rsidP="00A0574C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692761">
              <w:rPr>
                <w:rFonts w:ascii="Times New Roman" w:hAnsi="Times New Roman"/>
                <w:b w:val="0"/>
                <w:sz w:val="24"/>
                <w:szCs w:val="24"/>
              </w:rPr>
              <w:t>МОН,</w:t>
            </w:r>
          </w:p>
          <w:p w:rsidR="00FB02D9" w:rsidRPr="00692761" w:rsidRDefault="00FB02D9" w:rsidP="00A0574C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692761">
              <w:rPr>
                <w:rFonts w:ascii="Times New Roman" w:hAnsi="Times New Roman"/>
                <w:b w:val="0"/>
                <w:sz w:val="24"/>
                <w:szCs w:val="24"/>
              </w:rPr>
              <w:t>Община Плевен,</w:t>
            </w:r>
          </w:p>
          <w:p w:rsidR="00FB02D9" w:rsidRPr="00692761" w:rsidRDefault="00FB02D9" w:rsidP="00402EDC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692761">
              <w:rPr>
                <w:rFonts w:ascii="Times New Roman" w:hAnsi="Times New Roman"/>
                <w:b w:val="0"/>
                <w:sz w:val="24"/>
                <w:szCs w:val="24"/>
              </w:rPr>
              <w:t>директори на училища и детски градини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02D9" w:rsidRPr="00692761" w:rsidRDefault="00FB02D9" w:rsidP="00A0574C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692761">
              <w:rPr>
                <w:rFonts w:ascii="Times New Roman" w:hAnsi="Times New Roman"/>
                <w:b w:val="0"/>
                <w:sz w:val="24"/>
                <w:szCs w:val="24"/>
              </w:rPr>
              <w:t>МОН,</w:t>
            </w:r>
          </w:p>
          <w:p w:rsidR="00FB02D9" w:rsidRPr="00692761" w:rsidRDefault="00FB02D9" w:rsidP="00A0574C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692761">
              <w:rPr>
                <w:rFonts w:ascii="Times New Roman" w:hAnsi="Times New Roman"/>
                <w:b w:val="0"/>
                <w:sz w:val="24"/>
                <w:szCs w:val="24"/>
              </w:rPr>
              <w:t>Община Плевен,</w:t>
            </w:r>
          </w:p>
          <w:p w:rsidR="00FB02D9" w:rsidRPr="00692761" w:rsidRDefault="00FB02D9" w:rsidP="00A0574C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692761">
              <w:rPr>
                <w:rFonts w:ascii="Times New Roman" w:hAnsi="Times New Roman"/>
                <w:b w:val="0"/>
                <w:sz w:val="24"/>
                <w:szCs w:val="24"/>
              </w:rPr>
              <w:t>Проекти на ЕС</w:t>
            </w:r>
          </w:p>
        </w:tc>
      </w:tr>
      <w:tr w:rsidR="00FB02D9" w:rsidRPr="00692761" w:rsidTr="00A50B6B">
        <w:trPr>
          <w:trHeight w:val="945"/>
          <w:jc w:val="center"/>
        </w:trPr>
        <w:tc>
          <w:tcPr>
            <w:tcW w:w="28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B02D9" w:rsidRPr="00692761" w:rsidRDefault="00FB02D9" w:rsidP="00A0574C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2D9" w:rsidRPr="00692761" w:rsidRDefault="00FB02D9" w:rsidP="00A0574C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7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2D9" w:rsidRPr="00692761" w:rsidRDefault="00FB02D9" w:rsidP="00A0574C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3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02D9" w:rsidRPr="00692761" w:rsidRDefault="00FB02D9" w:rsidP="00880890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692761">
              <w:rPr>
                <w:rFonts w:ascii="Times New Roman" w:hAnsi="Times New Roman"/>
                <w:b w:val="0"/>
                <w:sz w:val="24"/>
                <w:szCs w:val="24"/>
              </w:rPr>
              <w:t>Ефективно целогодишно използване на  спортната база в училищата и детските градини.</w:t>
            </w:r>
          </w:p>
        </w:tc>
        <w:tc>
          <w:tcPr>
            <w:tcW w:w="2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02D9" w:rsidRPr="00692761" w:rsidRDefault="00FB02D9" w:rsidP="00A0574C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692761">
              <w:rPr>
                <w:rFonts w:ascii="Times New Roman" w:hAnsi="Times New Roman"/>
                <w:b w:val="0"/>
                <w:sz w:val="24"/>
                <w:szCs w:val="24"/>
              </w:rPr>
              <w:t>МОН,</w:t>
            </w:r>
          </w:p>
          <w:p w:rsidR="00FB02D9" w:rsidRPr="00692761" w:rsidRDefault="00FB02D9" w:rsidP="00A0574C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692761">
              <w:rPr>
                <w:rFonts w:ascii="Times New Roman" w:hAnsi="Times New Roman"/>
                <w:b w:val="0"/>
                <w:sz w:val="24"/>
                <w:szCs w:val="24"/>
              </w:rPr>
              <w:t>Община Плевен,</w:t>
            </w:r>
          </w:p>
          <w:p w:rsidR="00FB02D9" w:rsidRPr="00692761" w:rsidRDefault="00FB02D9" w:rsidP="00A0574C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692761">
              <w:rPr>
                <w:rFonts w:ascii="Times New Roman" w:hAnsi="Times New Roman"/>
                <w:b w:val="0"/>
                <w:sz w:val="24"/>
                <w:szCs w:val="24"/>
              </w:rPr>
              <w:t>директори на училища и детски градини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02D9" w:rsidRPr="00692761" w:rsidRDefault="00FB02D9" w:rsidP="00A0574C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692761">
              <w:rPr>
                <w:rFonts w:ascii="Times New Roman" w:hAnsi="Times New Roman"/>
                <w:b w:val="0"/>
                <w:sz w:val="24"/>
                <w:szCs w:val="24"/>
              </w:rPr>
              <w:t>МОН,</w:t>
            </w:r>
          </w:p>
          <w:p w:rsidR="00FB02D9" w:rsidRPr="00692761" w:rsidRDefault="00FB02D9" w:rsidP="00A0574C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692761">
              <w:rPr>
                <w:rFonts w:ascii="Times New Roman" w:hAnsi="Times New Roman"/>
                <w:b w:val="0"/>
                <w:sz w:val="24"/>
                <w:szCs w:val="24"/>
              </w:rPr>
              <w:t>Община Плевен,</w:t>
            </w:r>
          </w:p>
          <w:p w:rsidR="00FB02D9" w:rsidRPr="00692761" w:rsidRDefault="00FB02D9" w:rsidP="00A0574C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692761">
              <w:rPr>
                <w:rFonts w:ascii="Times New Roman" w:hAnsi="Times New Roman"/>
                <w:b w:val="0"/>
                <w:sz w:val="24"/>
                <w:szCs w:val="24"/>
              </w:rPr>
              <w:t>Проекти на ЕС</w:t>
            </w:r>
          </w:p>
        </w:tc>
      </w:tr>
      <w:tr w:rsidR="00FB02D9" w:rsidRPr="00692761" w:rsidTr="00A50B6B">
        <w:trPr>
          <w:trHeight w:val="883"/>
          <w:jc w:val="center"/>
        </w:trPr>
        <w:tc>
          <w:tcPr>
            <w:tcW w:w="28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B02D9" w:rsidRPr="00692761" w:rsidRDefault="00FB02D9" w:rsidP="00A0574C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2D9" w:rsidRPr="00692761" w:rsidRDefault="00FB02D9" w:rsidP="00A0574C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02D9" w:rsidRPr="00692761" w:rsidRDefault="00FB02D9" w:rsidP="00A0574C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692761">
              <w:rPr>
                <w:rFonts w:ascii="Times New Roman" w:hAnsi="Times New Roman"/>
                <w:b w:val="0"/>
                <w:sz w:val="24"/>
                <w:szCs w:val="24"/>
              </w:rPr>
              <w:t>2.2.2. Приемане на общинска програма за осмисляне на свободното време на децата и учениците.</w:t>
            </w:r>
          </w:p>
        </w:tc>
        <w:tc>
          <w:tcPr>
            <w:tcW w:w="3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02D9" w:rsidRPr="00692761" w:rsidRDefault="00FB02D9" w:rsidP="00E02964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692761">
              <w:rPr>
                <w:rFonts w:ascii="Times New Roman" w:hAnsi="Times New Roman"/>
                <w:b w:val="0"/>
                <w:sz w:val="24"/>
                <w:szCs w:val="24"/>
              </w:rPr>
              <w:t>Създадени условия за оползотворяване на свободното време на децата и младите хора.</w:t>
            </w:r>
          </w:p>
        </w:tc>
        <w:tc>
          <w:tcPr>
            <w:tcW w:w="2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02D9" w:rsidRPr="00692761" w:rsidRDefault="00FB02D9" w:rsidP="00E02964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692761">
              <w:rPr>
                <w:rFonts w:ascii="Times New Roman" w:hAnsi="Times New Roman"/>
                <w:b w:val="0"/>
                <w:sz w:val="24"/>
                <w:szCs w:val="24"/>
              </w:rPr>
              <w:t>Община Плевен,</w:t>
            </w:r>
          </w:p>
          <w:p w:rsidR="00FB02D9" w:rsidRPr="00692761" w:rsidRDefault="00FB02D9" w:rsidP="00402EDC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692761">
              <w:rPr>
                <w:rFonts w:ascii="Times New Roman" w:hAnsi="Times New Roman"/>
                <w:b w:val="0"/>
                <w:sz w:val="24"/>
                <w:szCs w:val="24"/>
              </w:rPr>
              <w:t>директори на училища и детски градини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02D9" w:rsidRPr="00692761" w:rsidRDefault="00FB02D9" w:rsidP="00E02964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692761">
              <w:rPr>
                <w:rFonts w:ascii="Times New Roman" w:hAnsi="Times New Roman"/>
                <w:b w:val="0"/>
                <w:sz w:val="24"/>
                <w:szCs w:val="24"/>
              </w:rPr>
              <w:t>Община Плевен,</w:t>
            </w:r>
          </w:p>
          <w:p w:rsidR="00FB02D9" w:rsidRPr="00692761" w:rsidRDefault="00FB02D9" w:rsidP="00E02964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692761">
              <w:rPr>
                <w:rFonts w:ascii="Times New Roman" w:hAnsi="Times New Roman"/>
                <w:b w:val="0"/>
                <w:sz w:val="24"/>
                <w:szCs w:val="24"/>
              </w:rPr>
              <w:t>училища и детски градини</w:t>
            </w:r>
          </w:p>
        </w:tc>
      </w:tr>
      <w:tr w:rsidR="00FB02D9" w:rsidRPr="00692761" w:rsidTr="00A50B6B">
        <w:trPr>
          <w:trHeight w:val="722"/>
          <w:jc w:val="center"/>
        </w:trPr>
        <w:tc>
          <w:tcPr>
            <w:tcW w:w="28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B02D9" w:rsidRPr="00692761" w:rsidRDefault="00FB02D9" w:rsidP="00A0574C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6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2D9" w:rsidRPr="00692761" w:rsidRDefault="00FB02D9" w:rsidP="00A0574C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692761">
              <w:rPr>
                <w:rFonts w:ascii="Times New Roman" w:hAnsi="Times New Roman"/>
                <w:b w:val="0"/>
                <w:sz w:val="24"/>
                <w:szCs w:val="24"/>
              </w:rPr>
              <w:t>2.3. Осигуряване на условия за образователна и социална интеграция</w:t>
            </w:r>
          </w:p>
        </w:tc>
        <w:tc>
          <w:tcPr>
            <w:tcW w:w="2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02D9" w:rsidRDefault="00FB02D9" w:rsidP="00F21394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692761">
              <w:rPr>
                <w:rFonts w:ascii="Times New Roman" w:hAnsi="Times New Roman"/>
                <w:b w:val="0"/>
                <w:sz w:val="24"/>
                <w:szCs w:val="24"/>
              </w:rPr>
              <w:t>2.3.1. Осигуряване на педагогическа и психологическата подкрепа в детските градини и училищата.</w:t>
            </w:r>
          </w:p>
          <w:p w:rsidR="00FB02D9" w:rsidRPr="00692761" w:rsidRDefault="00FB02D9" w:rsidP="00F21394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5344F0">
              <w:rPr>
                <w:rFonts w:ascii="Times New Roman" w:hAnsi="Times New Roman"/>
                <w:b w:val="0"/>
                <w:sz w:val="24"/>
                <w:szCs w:val="24"/>
              </w:rPr>
              <w:t>Приобщаване на ромските деца към образователния процес чрез провеждане на консултации</w:t>
            </w:r>
          </w:p>
        </w:tc>
        <w:tc>
          <w:tcPr>
            <w:tcW w:w="3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02D9" w:rsidRPr="00692761" w:rsidRDefault="00FB02D9" w:rsidP="00402EDC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692761">
              <w:rPr>
                <w:rFonts w:ascii="Times New Roman" w:hAnsi="Times New Roman"/>
                <w:b w:val="0"/>
                <w:sz w:val="24"/>
                <w:szCs w:val="24"/>
              </w:rPr>
              <w:t>Създаден климат в училищата и детските градини, подпомагащ образователната интеграция.</w:t>
            </w:r>
          </w:p>
        </w:tc>
        <w:tc>
          <w:tcPr>
            <w:tcW w:w="2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02D9" w:rsidRPr="00692761" w:rsidRDefault="00FB02D9" w:rsidP="00ED7BBF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692761">
              <w:rPr>
                <w:rFonts w:ascii="Times New Roman" w:hAnsi="Times New Roman"/>
                <w:b w:val="0"/>
                <w:sz w:val="24"/>
                <w:szCs w:val="24"/>
              </w:rPr>
              <w:t>МОН,</w:t>
            </w:r>
          </w:p>
          <w:p w:rsidR="00FB02D9" w:rsidRDefault="00FB02D9" w:rsidP="00ED7BBF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692761">
              <w:rPr>
                <w:rFonts w:ascii="Times New Roman" w:hAnsi="Times New Roman"/>
                <w:b w:val="0"/>
                <w:sz w:val="24"/>
                <w:szCs w:val="24"/>
              </w:rPr>
              <w:t>Община Плевен,</w:t>
            </w:r>
          </w:p>
          <w:p w:rsidR="00FB02D9" w:rsidRPr="00692761" w:rsidRDefault="00FB02D9" w:rsidP="005344F0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ЦОП – Плевен,</w:t>
            </w:r>
          </w:p>
          <w:p w:rsidR="00FB02D9" w:rsidRPr="00692761" w:rsidRDefault="00FB02D9" w:rsidP="005344F0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692761">
              <w:rPr>
                <w:rFonts w:ascii="Times New Roman" w:hAnsi="Times New Roman"/>
                <w:b w:val="0"/>
                <w:sz w:val="24"/>
                <w:szCs w:val="24"/>
              </w:rPr>
              <w:t>директори на училища и детски градини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02D9" w:rsidRPr="00692761" w:rsidRDefault="00FB02D9" w:rsidP="00ED7BBF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692761">
              <w:rPr>
                <w:rFonts w:ascii="Times New Roman" w:hAnsi="Times New Roman"/>
                <w:b w:val="0"/>
                <w:sz w:val="24"/>
                <w:szCs w:val="24"/>
              </w:rPr>
              <w:t>МОН,</w:t>
            </w:r>
          </w:p>
          <w:p w:rsidR="00FB02D9" w:rsidRPr="00692761" w:rsidRDefault="00FB02D9" w:rsidP="00ED7BBF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692761">
              <w:rPr>
                <w:rFonts w:ascii="Times New Roman" w:hAnsi="Times New Roman"/>
                <w:b w:val="0"/>
                <w:sz w:val="24"/>
                <w:szCs w:val="24"/>
              </w:rPr>
              <w:t>Община Плевен,</w:t>
            </w:r>
          </w:p>
          <w:p w:rsidR="00FB02D9" w:rsidRPr="00692761" w:rsidRDefault="00FB02D9" w:rsidP="00ED7BBF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692761">
              <w:rPr>
                <w:rFonts w:ascii="Times New Roman" w:hAnsi="Times New Roman"/>
                <w:b w:val="0"/>
                <w:sz w:val="24"/>
                <w:szCs w:val="24"/>
              </w:rPr>
              <w:t>Проекти на ЕС,</w:t>
            </w:r>
          </w:p>
          <w:p w:rsidR="00FB02D9" w:rsidRPr="00692761" w:rsidRDefault="00FB02D9" w:rsidP="00ED7BBF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692761">
              <w:rPr>
                <w:rFonts w:ascii="Times New Roman" w:hAnsi="Times New Roman"/>
                <w:b w:val="0"/>
                <w:sz w:val="24"/>
                <w:szCs w:val="24"/>
              </w:rPr>
              <w:t>училища и детски градини</w:t>
            </w:r>
          </w:p>
        </w:tc>
      </w:tr>
      <w:tr w:rsidR="00FB02D9" w:rsidRPr="00692761" w:rsidTr="00A50B6B">
        <w:trPr>
          <w:trHeight w:val="780"/>
          <w:jc w:val="center"/>
        </w:trPr>
        <w:tc>
          <w:tcPr>
            <w:tcW w:w="28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B02D9" w:rsidRPr="00692761" w:rsidRDefault="00FB02D9" w:rsidP="00A0574C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2D9" w:rsidRPr="00692761" w:rsidRDefault="00FB02D9" w:rsidP="00A0574C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02D9" w:rsidRPr="00692761" w:rsidRDefault="00FB02D9" w:rsidP="00A0574C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692761">
              <w:rPr>
                <w:rFonts w:ascii="Times New Roman" w:hAnsi="Times New Roman"/>
                <w:b w:val="0"/>
                <w:sz w:val="24"/>
                <w:szCs w:val="24"/>
              </w:rPr>
              <w:t>2.3.2. Осигуряване на условия за интегрирано обучение на деца със СОП в детските градини и училища.</w:t>
            </w:r>
          </w:p>
        </w:tc>
        <w:tc>
          <w:tcPr>
            <w:tcW w:w="3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02D9" w:rsidRPr="00692761" w:rsidRDefault="00FB02D9" w:rsidP="00F21394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692761">
              <w:rPr>
                <w:rFonts w:ascii="Times New Roman" w:hAnsi="Times New Roman"/>
                <w:b w:val="0"/>
                <w:sz w:val="24"/>
                <w:szCs w:val="24"/>
              </w:rPr>
              <w:t>Увеличен брой на интегрирани деца със СОП в масовите групи и класове в детските градини и  училищата.</w:t>
            </w:r>
          </w:p>
        </w:tc>
        <w:tc>
          <w:tcPr>
            <w:tcW w:w="2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02D9" w:rsidRPr="00692761" w:rsidRDefault="00FB02D9" w:rsidP="00A0574C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692761">
              <w:rPr>
                <w:rFonts w:ascii="Times New Roman" w:hAnsi="Times New Roman"/>
                <w:b w:val="0"/>
                <w:sz w:val="24"/>
                <w:szCs w:val="24"/>
              </w:rPr>
              <w:t>МОН,</w:t>
            </w:r>
          </w:p>
          <w:p w:rsidR="00FB02D9" w:rsidRPr="00692761" w:rsidRDefault="00FB02D9" w:rsidP="00A0574C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692761">
              <w:rPr>
                <w:rFonts w:ascii="Times New Roman" w:hAnsi="Times New Roman"/>
                <w:b w:val="0"/>
                <w:sz w:val="24"/>
                <w:szCs w:val="24"/>
              </w:rPr>
              <w:t>Община Плевен,</w:t>
            </w:r>
          </w:p>
          <w:p w:rsidR="00FB02D9" w:rsidRPr="00692761" w:rsidRDefault="00FB02D9" w:rsidP="00402EDC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692761">
              <w:rPr>
                <w:rFonts w:ascii="Times New Roman" w:hAnsi="Times New Roman"/>
                <w:b w:val="0"/>
                <w:sz w:val="24"/>
                <w:szCs w:val="24"/>
              </w:rPr>
              <w:t>директори на училища и детски градини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02D9" w:rsidRPr="00692761" w:rsidRDefault="00FB02D9" w:rsidP="00A0574C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692761">
              <w:rPr>
                <w:rFonts w:ascii="Times New Roman" w:hAnsi="Times New Roman"/>
                <w:b w:val="0"/>
                <w:sz w:val="24"/>
                <w:szCs w:val="24"/>
              </w:rPr>
              <w:t>МОН,</w:t>
            </w:r>
          </w:p>
          <w:p w:rsidR="00FB02D9" w:rsidRPr="00692761" w:rsidRDefault="00FB02D9" w:rsidP="00A0574C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692761">
              <w:rPr>
                <w:rFonts w:ascii="Times New Roman" w:hAnsi="Times New Roman"/>
                <w:b w:val="0"/>
                <w:sz w:val="24"/>
                <w:szCs w:val="24"/>
              </w:rPr>
              <w:t>Община Плевен,</w:t>
            </w:r>
          </w:p>
          <w:p w:rsidR="00FB02D9" w:rsidRPr="00692761" w:rsidRDefault="00FB02D9" w:rsidP="00A0574C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692761">
              <w:rPr>
                <w:rFonts w:ascii="Times New Roman" w:hAnsi="Times New Roman"/>
                <w:b w:val="0"/>
                <w:sz w:val="24"/>
                <w:szCs w:val="24"/>
              </w:rPr>
              <w:t>Проекти на ЕС,</w:t>
            </w:r>
          </w:p>
          <w:p w:rsidR="00FB02D9" w:rsidRPr="00692761" w:rsidRDefault="00FB02D9" w:rsidP="00A0574C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692761">
              <w:rPr>
                <w:rFonts w:ascii="Times New Roman" w:hAnsi="Times New Roman"/>
                <w:b w:val="0"/>
                <w:sz w:val="24"/>
                <w:szCs w:val="24"/>
              </w:rPr>
              <w:t>училища и детски градини</w:t>
            </w:r>
          </w:p>
        </w:tc>
      </w:tr>
      <w:tr w:rsidR="00FB02D9" w:rsidRPr="00692761" w:rsidTr="00A50B6B">
        <w:trPr>
          <w:trHeight w:val="1006"/>
          <w:jc w:val="center"/>
        </w:trPr>
        <w:tc>
          <w:tcPr>
            <w:tcW w:w="28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B02D9" w:rsidRPr="00692761" w:rsidRDefault="00FB02D9" w:rsidP="00A0574C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2D9" w:rsidRPr="00692761" w:rsidRDefault="00FB02D9" w:rsidP="00A0574C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02D9" w:rsidRPr="00692761" w:rsidRDefault="00FB02D9" w:rsidP="00A0574C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692761">
              <w:rPr>
                <w:rFonts w:ascii="Times New Roman" w:hAnsi="Times New Roman"/>
                <w:b w:val="0"/>
                <w:sz w:val="24"/>
                <w:szCs w:val="24"/>
              </w:rPr>
              <w:t>2.3.3. Осигуряване на условия за интегрирано предучилищно и училищно образование на деца с различен от българския майчин език.</w:t>
            </w:r>
          </w:p>
        </w:tc>
        <w:tc>
          <w:tcPr>
            <w:tcW w:w="3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02D9" w:rsidRPr="00692761" w:rsidRDefault="00FB02D9" w:rsidP="006F0F83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692761">
              <w:rPr>
                <w:rFonts w:ascii="Times New Roman" w:hAnsi="Times New Roman"/>
                <w:b w:val="0"/>
                <w:sz w:val="24"/>
                <w:szCs w:val="24"/>
              </w:rPr>
              <w:t>Повишен брой на децата и учениците, обхванати в предучилищното образование и задължителното училищно обучение.</w:t>
            </w:r>
          </w:p>
        </w:tc>
        <w:tc>
          <w:tcPr>
            <w:tcW w:w="2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02D9" w:rsidRPr="00692761" w:rsidRDefault="00FB02D9" w:rsidP="00A0574C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692761">
              <w:rPr>
                <w:rFonts w:ascii="Times New Roman" w:hAnsi="Times New Roman"/>
                <w:b w:val="0"/>
                <w:sz w:val="24"/>
                <w:szCs w:val="24"/>
              </w:rPr>
              <w:t>МОН,</w:t>
            </w:r>
          </w:p>
          <w:p w:rsidR="00FB02D9" w:rsidRPr="00692761" w:rsidRDefault="00FB02D9" w:rsidP="00A0574C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692761">
              <w:rPr>
                <w:rFonts w:ascii="Times New Roman" w:hAnsi="Times New Roman"/>
                <w:b w:val="0"/>
                <w:sz w:val="24"/>
                <w:szCs w:val="24"/>
              </w:rPr>
              <w:t>Община Плевен,</w:t>
            </w:r>
          </w:p>
          <w:p w:rsidR="00FB02D9" w:rsidRPr="00692761" w:rsidRDefault="00FB02D9" w:rsidP="00402EDC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692761">
              <w:rPr>
                <w:rFonts w:ascii="Times New Roman" w:hAnsi="Times New Roman"/>
                <w:b w:val="0"/>
                <w:sz w:val="24"/>
                <w:szCs w:val="24"/>
              </w:rPr>
              <w:t>директори на училища и детски градини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02D9" w:rsidRPr="00692761" w:rsidRDefault="00FB02D9" w:rsidP="00A0574C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692761">
              <w:rPr>
                <w:rFonts w:ascii="Times New Roman" w:hAnsi="Times New Roman"/>
                <w:b w:val="0"/>
                <w:sz w:val="24"/>
                <w:szCs w:val="24"/>
              </w:rPr>
              <w:t>МОН,</w:t>
            </w:r>
          </w:p>
          <w:p w:rsidR="00FB02D9" w:rsidRPr="00692761" w:rsidRDefault="00FB02D9" w:rsidP="00A0574C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692761">
              <w:rPr>
                <w:rFonts w:ascii="Times New Roman" w:hAnsi="Times New Roman"/>
                <w:b w:val="0"/>
                <w:sz w:val="24"/>
                <w:szCs w:val="24"/>
              </w:rPr>
              <w:t>Община Плевен,</w:t>
            </w:r>
          </w:p>
          <w:p w:rsidR="00FB02D9" w:rsidRPr="00692761" w:rsidRDefault="00FB02D9" w:rsidP="00A0574C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692761">
              <w:rPr>
                <w:rFonts w:ascii="Times New Roman" w:hAnsi="Times New Roman"/>
                <w:b w:val="0"/>
                <w:sz w:val="24"/>
                <w:szCs w:val="24"/>
              </w:rPr>
              <w:t>Проекти на ЕС,</w:t>
            </w:r>
          </w:p>
          <w:p w:rsidR="00FB02D9" w:rsidRPr="00692761" w:rsidRDefault="00FB02D9" w:rsidP="00A0574C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692761">
              <w:rPr>
                <w:rFonts w:ascii="Times New Roman" w:hAnsi="Times New Roman"/>
                <w:b w:val="0"/>
                <w:sz w:val="24"/>
                <w:szCs w:val="24"/>
              </w:rPr>
              <w:t>училища и детски градини</w:t>
            </w:r>
          </w:p>
        </w:tc>
      </w:tr>
      <w:tr w:rsidR="00FB02D9" w:rsidRPr="00692761" w:rsidTr="00A50B6B">
        <w:trPr>
          <w:trHeight w:val="588"/>
          <w:jc w:val="center"/>
        </w:trPr>
        <w:tc>
          <w:tcPr>
            <w:tcW w:w="28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B02D9" w:rsidRPr="00692761" w:rsidRDefault="00FB02D9" w:rsidP="00A0574C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2D9" w:rsidRPr="00692761" w:rsidRDefault="00FB02D9" w:rsidP="00A0574C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02D9" w:rsidRPr="00692761" w:rsidRDefault="00FB02D9" w:rsidP="00F36232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692761">
              <w:rPr>
                <w:rFonts w:ascii="Times New Roman" w:hAnsi="Times New Roman"/>
                <w:b w:val="0"/>
                <w:sz w:val="24"/>
                <w:szCs w:val="24"/>
              </w:rPr>
              <w:t>2.3.4. Оказване на подкрепа на деца в неравностойно социално положение.</w:t>
            </w:r>
          </w:p>
        </w:tc>
        <w:tc>
          <w:tcPr>
            <w:tcW w:w="3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02D9" w:rsidRPr="00692761" w:rsidRDefault="00FB02D9" w:rsidP="00A0574C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692761">
              <w:rPr>
                <w:rFonts w:ascii="Times New Roman" w:hAnsi="Times New Roman"/>
                <w:b w:val="0"/>
                <w:sz w:val="24"/>
                <w:szCs w:val="24"/>
              </w:rPr>
              <w:t>Предоставена подкрепа, съобразно конкретните потребности и затруднения.</w:t>
            </w:r>
          </w:p>
        </w:tc>
        <w:tc>
          <w:tcPr>
            <w:tcW w:w="2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02D9" w:rsidRPr="00692761" w:rsidRDefault="00FB02D9" w:rsidP="00F36232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692761">
              <w:rPr>
                <w:rFonts w:ascii="Times New Roman" w:hAnsi="Times New Roman"/>
                <w:b w:val="0"/>
                <w:sz w:val="24"/>
                <w:szCs w:val="24"/>
              </w:rPr>
              <w:t>Община Плевен, Дирекция „Социално подпомагане”,</w:t>
            </w:r>
          </w:p>
          <w:p w:rsidR="00FB02D9" w:rsidRPr="00692761" w:rsidRDefault="00FB02D9" w:rsidP="00402EDC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692761">
              <w:rPr>
                <w:rFonts w:ascii="Times New Roman" w:hAnsi="Times New Roman"/>
                <w:b w:val="0"/>
                <w:sz w:val="24"/>
                <w:szCs w:val="24"/>
              </w:rPr>
              <w:t>директори на училища и детски градини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02D9" w:rsidRPr="00692761" w:rsidRDefault="00FB02D9" w:rsidP="00F36232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692761">
              <w:rPr>
                <w:rFonts w:ascii="Times New Roman" w:hAnsi="Times New Roman"/>
                <w:b w:val="0"/>
                <w:sz w:val="24"/>
                <w:szCs w:val="24"/>
              </w:rPr>
              <w:t>МОН,</w:t>
            </w:r>
          </w:p>
          <w:p w:rsidR="00FB02D9" w:rsidRPr="00692761" w:rsidRDefault="00FB02D9" w:rsidP="00F36232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692761">
              <w:rPr>
                <w:rFonts w:ascii="Times New Roman" w:hAnsi="Times New Roman"/>
                <w:b w:val="0"/>
                <w:sz w:val="24"/>
                <w:szCs w:val="24"/>
              </w:rPr>
              <w:t>Община Плевен,</w:t>
            </w:r>
          </w:p>
          <w:p w:rsidR="00FB02D9" w:rsidRPr="00692761" w:rsidRDefault="00FB02D9" w:rsidP="00F36232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692761">
              <w:rPr>
                <w:rFonts w:ascii="Times New Roman" w:hAnsi="Times New Roman"/>
                <w:b w:val="0"/>
                <w:sz w:val="24"/>
                <w:szCs w:val="24"/>
              </w:rPr>
              <w:t>училища и детски градини</w:t>
            </w:r>
          </w:p>
        </w:tc>
      </w:tr>
      <w:tr w:rsidR="00FB02D9" w:rsidRPr="00692761" w:rsidTr="00A50B6B">
        <w:trPr>
          <w:trHeight w:val="1425"/>
          <w:jc w:val="center"/>
        </w:trPr>
        <w:tc>
          <w:tcPr>
            <w:tcW w:w="28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2D9" w:rsidRPr="00692761" w:rsidRDefault="00FB02D9" w:rsidP="00A0574C">
            <w:pPr>
              <w:rPr>
                <w:rFonts w:ascii="Times New Roman" w:hAnsi="Times New Roman"/>
                <w:sz w:val="24"/>
                <w:szCs w:val="24"/>
              </w:rPr>
            </w:pPr>
            <w:r w:rsidRPr="00692761">
              <w:rPr>
                <w:rFonts w:ascii="Times New Roman" w:hAnsi="Times New Roman"/>
                <w:sz w:val="24"/>
                <w:szCs w:val="24"/>
              </w:rPr>
              <w:t>3. Създаване на условия за развитие на системата на общинското образование като носител на национални ценности и традиции.</w:t>
            </w:r>
          </w:p>
        </w:tc>
        <w:tc>
          <w:tcPr>
            <w:tcW w:w="26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2D9" w:rsidRPr="00692761" w:rsidRDefault="00FB02D9" w:rsidP="00A0574C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692761">
              <w:rPr>
                <w:rFonts w:ascii="Times New Roman" w:hAnsi="Times New Roman"/>
                <w:b w:val="0"/>
                <w:sz w:val="24"/>
                <w:szCs w:val="24"/>
              </w:rPr>
              <w:t>3.1. Поощряване на работещите в образованието за активно гражданско участие и утвърждаване на ценности в духа на националните традиции.</w:t>
            </w:r>
          </w:p>
        </w:tc>
        <w:tc>
          <w:tcPr>
            <w:tcW w:w="2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02D9" w:rsidRPr="00692761" w:rsidRDefault="00FB02D9" w:rsidP="00A0574C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692761">
              <w:rPr>
                <w:rFonts w:ascii="Times New Roman" w:hAnsi="Times New Roman"/>
                <w:b w:val="0"/>
                <w:sz w:val="24"/>
                <w:szCs w:val="24"/>
              </w:rPr>
              <w:t>3.1.1. Подкрепа на форми на обучение, базирани на усвояване на знания за традициите и настоящето на Плевен като регионален културен център.</w:t>
            </w:r>
          </w:p>
        </w:tc>
        <w:tc>
          <w:tcPr>
            <w:tcW w:w="3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02D9" w:rsidRPr="00692761" w:rsidRDefault="00FB02D9" w:rsidP="00C04C92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692761">
              <w:rPr>
                <w:rFonts w:ascii="Times New Roman" w:hAnsi="Times New Roman"/>
                <w:b w:val="0"/>
                <w:sz w:val="24"/>
                <w:szCs w:val="24"/>
              </w:rPr>
              <w:t>Създадени условия за активно участие на учениците и младите хора в процеса на проучване и опазване на историческото наследство на града.</w:t>
            </w:r>
          </w:p>
        </w:tc>
        <w:tc>
          <w:tcPr>
            <w:tcW w:w="2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02D9" w:rsidRPr="00692761" w:rsidRDefault="00FB02D9" w:rsidP="000B0304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692761">
              <w:rPr>
                <w:rFonts w:ascii="Times New Roman" w:hAnsi="Times New Roman"/>
                <w:b w:val="0"/>
                <w:sz w:val="24"/>
                <w:szCs w:val="24"/>
              </w:rPr>
              <w:t>Община Плевен,</w:t>
            </w:r>
          </w:p>
          <w:p w:rsidR="00FB02D9" w:rsidRPr="00692761" w:rsidRDefault="00FB02D9" w:rsidP="000B0304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692761">
              <w:rPr>
                <w:rFonts w:ascii="Times New Roman" w:hAnsi="Times New Roman"/>
                <w:b w:val="0"/>
                <w:sz w:val="24"/>
                <w:szCs w:val="24"/>
              </w:rPr>
              <w:t>директори на училища и детски градини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02D9" w:rsidRPr="00692761" w:rsidRDefault="00FB02D9" w:rsidP="000B0304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692761">
              <w:rPr>
                <w:rFonts w:ascii="Times New Roman" w:hAnsi="Times New Roman"/>
                <w:b w:val="0"/>
                <w:sz w:val="24"/>
                <w:szCs w:val="24"/>
              </w:rPr>
              <w:t>МОН,</w:t>
            </w:r>
          </w:p>
          <w:p w:rsidR="00FB02D9" w:rsidRPr="00692761" w:rsidRDefault="00FB02D9" w:rsidP="000B0304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692761">
              <w:rPr>
                <w:rFonts w:ascii="Times New Roman" w:hAnsi="Times New Roman"/>
                <w:b w:val="0"/>
                <w:sz w:val="24"/>
                <w:szCs w:val="24"/>
              </w:rPr>
              <w:t>Община Плевен,</w:t>
            </w:r>
          </w:p>
          <w:p w:rsidR="00FB02D9" w:rsidRPr="00692761" w:rsidRDefault="00FB02D9" w:rsidP="000B0304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692761">
              <w:rPr>
                <w:rFonts w:ascii="Times New Roman" w:hAnsi="Times New Roman"/>
                <w:b w:val="0"/>
                <w:sz w:val="24"/>
                <w:szCs w:val="24"/>
              </w:rPr>
              <w:t>училища и детски градини</w:t>
            </w:r>
          </w:p>
        </w:tc>
      </w:tr>
      <w:tr w:rsidR="00FB02D9" w:rsidRPr="00692761" w:rsidTr="00A50B6B">
        <w:trPr>
          <w:trHeight w:val="1455"/>
          <w:jc w:val="center"/>
        </w:trPr>
        <w:tc>
          <w:tcPr>
            <w:tcW w:w="28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2D9" w:rsidRPr="00692761" w:rsidRDefault="00FB02D9" w:rsidP="00A0574C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2D9" w:rsidRPr="00692761" w:rsidRDefault="00FB02D9" w:rsidP="00A0574C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02D9" w:rsidRPr="00692761" w:rsidRDefault="00FB02D9" w:rsidP="00402EDC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692761">
              <w:rPr>
                <w:rFonts w:ascii="Times New Roman" w:hAnsi="Times New Roman"/>
                <w:b w:val="0"/>
                <w:sz w:val="24"/>
                <w:szCs w:val="24"/>
              </w:rPr>
              <w:t>3.1.2. Подкрепа на съвместни инициативи между учебни, граждански и други институции в областта на образованието.</w:t>
            </w:r>
          </w:p>
        </w:tc>
        <w:tc>
          <w:tcPr>
            <w:tcW w:w="3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02D9" w:rsidRPr="00692761" w:rsidRDefault="00FB02D9" w:rsidP="00402EDC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692761">
              <w:rPr>
                <w:rFonts w:ascii="Times New Roman" w:hAnsi="Times New Roman"/>
                <w:b w:val="0"/>
                <w:sz w:val="24"/>
                <w:szCs w:val="24"/>
              </w:rPr>
              <w:t>Създадени устойчиви сътрудничества с образователни институции и граждански организации за съвместни инициативи, обмяна на опит и добри практики.</w:t>
            </w:r>
          </w:p>
        </w:tc>
        <w:tc>
          <w:tcPr>
            <w:tcW w:w="2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02D9" w:rsidRPr="00692761" w:rsidRDefault="00FB02D9" w:rsidP="00C86135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692761">
              <w:rPr>
                <w:rFonts w:ascii="Times New Roman" w:hAnsi="Times New Roman"/>
                <w:b w:val="0"/>
                <w:sz w:val="24"/>
                <w:szCs w:val="24"/>
              </w:rPr>
              <w:t>Община Плевен,</w:t>
            </w:r>
          </w:p>
          <w:p w:rsidR="00FB02D9" w:rsidRPr="00692761" w:rsidRDefault="00FB02D9" w:rsidP="00C86135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692761">
              <w:rPr>
                <w:rFonts w:ascii="Times New Roman" w:hAnsi="Times New Roman"/>
                <w:b w:val="0"/>
                <w:sz w:val="24"/>
                <w:szCs w:val="24"/>
              </w:rPr>
              <w:t>директори на училища и детски градини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>, НПО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02D9" w:rsidRPr="00692761" w:rsidRDefault="00FB02D9" w:rsidP="00C86135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692761">
              <w:rPr>
                <w:rFonts w:ascii="Times New Roman" w:hAnsi="Times New Roman"/>
                <w:b w:val="0"/>
                <w:sz w:val="24"/>
                <w:szCs w:val="24"/>
              </w:rPr>
              <w:t>МОН,</w:t>
            </w:r>
          </w:p>
          <w:p w:rsidR="00FB02D9" w:rsidRPr="00692761" w:rsidRDefault="00FB02D9" w:rsidP="00C86135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692761">
              <w:rPr>
                <w:rFonts w:ascii="Times New Roman" w:hAnsi="Times New Roman"/>
                <w:b w:val="0"/>
                <w:sz w:val="24"/>
                <w:szCs w:val="24"/>
              </w:rPr>
              <w:t>Община Плевен,</w:t>
            </w:r>
          </w:p>
          <w:p w:rsidR="00FB02D9" w:rsidRPr="00692761" w:rsidRDefault="00FB02D9" w:rsidP="00C86135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692761">
              <w:rPr>
                <w:rFonts w:ascii="Times New Roman" w:hAnsi="Times New Roman"/>
                <w:b w:val="0"/>
                <w:sz w:val="24"/>
                <w:szCs w:val="24"/>
              </w:rPr>
              <w:t>училища и детски градини</w:t>
            </w:r>
          </w:p>
        </w:tc>
      </w:tr>
      <w:tr w:rsidR="00FB02D9" w:rsidRPr="00692761" w:rsidTr="00C45B53">
        <w:tblPrEx>
          <w:jc w:val="left"/>
          <w:tblCellMar>
            <w:left w:w="108" w:type="dxa"/>
            <w:right w:w="108" w:type="dxa"/>
          </w:tblCellMar>
        </w:tblPrEx>
        <w:trPr>
          <w:trHeight w:val="1063"/>
        </w:trPr>
        <w:tc>
          <w:tcPr>
            <w:tcW w:w="2875" w:type="dxa"/>
            <w:vMerge/>
          </w:tcPr>
          <w:p w:rsidR="00FB02D9" w:rsidRPr="00692761" w:rsidRDefault="00FB02D9" w:rsidP="00A0574C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601" w:type="dxa"/>
            <w:vMerge/>
          </w:tcPr>
          <w:p w:rsidR="00FB02D9" w:rsidRPr="00692761" w:rsidRDefault="00FB02D9" w:rsidP="00A0574C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719" w:type="dxa"/>
          </w:tcPr>
          <w:p w:rsidR="00FB02D9" w:rsidRPr="00F630E5" w:rsidRDefault="00FB02D9" w:rsidP="00402EDC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F630E5">
              <w:rPr>
                <w:rFonts w:ascii="Times New Roman" w:hAnsi="Times New Roman"/>
                <w:b w:val="0"/>
                <w:sz w:val="24"/>
                <w:szCs w:val="24"/>
              </w:rPr>
              <w:t>3.1.3. Разширяване на възможностите на общинските образователни институции за участие в Европейски образователни проекти.</w:t>
            </w:r>
          </w:p>
        </w:tc>
        <w:tc>
          <w:tcPr>
            <w:tcW w:w="3154" w:type="dxa"/>
          </w:tcPr>
          <w:p w:rsidR="00FB02D9" w:rsidRPr="00F630E5" w:rsidRDefault="00FB02D9" w:rsidP="00F630E5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F630E5">
              <w:rPr>
                <w:rFonts w:ascii="Times New Roman" w:hAnsi="Times New Roman"/>
                <w:b w:val="0"/>
                <w:sz w:val="24"/>
                <w:szCs w:val="24"/>
              </w:rPr>
              <w:t>Осигурени възможности на училищата за финансиране на образователни програми и проекти.</w:t>
            </w:r>
          </w:p>
        </w:tc>
        <w:tc>
          <w:tcPr>
            <w:tcW w:w="2447" w:type="dxa"/>
          </w:tcPr>
          <w:p w:rsidR="00FB02D9" w:rsidRPr="00692761" w:rsidRDefault="00FB02D9" w:rsidP="00381B0F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692761">
              <w:rPr>
                <w:rFonts w:ascii="Times New Roman" w:hAnsi="Times New Roman"/>
                <w:b w:val="0"/>
                <w:sz w:val="24"/>
                <w:szCs w:val="24"/>
              </w:rPr>
              <w:t>МОН,</w:t>
            </w:r>
          </w:p>
          <w:p w:rsidR="00FB02D9" w:rsidRPr="00692761" w:rsidRDefault="00FB02D9" w:rsidP="00381B0F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692761">
              <w:rPr>
                <w:rFonts w:ascii="Times New Roman" w:hAnsi="Times New Roman"/>
                <w:b w:val="0"/>
                <w:sz w:val="24"/>
                <w:szCs w:val="24"/>
              </w:rPr>
              <w:t>Община Плевен,</w:t>
            </w:r>
          </w:p>
          <w:p w:rsidR="00FB02D9" w:rsidRPr="00692761" w:rsidRDefault="00FB02D9" w:rsidP="00381B0F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692761">
              <w:rPr>
                <w:rFonts w:ascii="Times New Roman" w:hAnsi="Times New Roman"/>
                <w:b w:val="0"/>
                <w:sz w:val="24"/>
                <w:szCs w:val="24"/>
              </w:rPr>
              <w:t>директори на училища и детски градини</w:t>
            </w:r>
          </w:p>
        </w:tc>
        <w:tc>
          <w:tcPr>
            <w:tcW w:w="2265" w:type="dxa"/>
          </w:tcPr>
          <w:p w:rsidR="00FB02D9" w:rsidRPr="00692761" w:rsidRDefault="00FB02D9" w:rsidP="00381B0F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692761">
              <w:rPr>
                <w:rFonts w:ascii="Times New Roman" w:hAnsi="Times New Roman"/>
                <w:b w:val="0"/>
                <w:sz w:val="24"/>
                <w:szCs w:val="24"/>
              </w:rPr>
              <w:t>МОН,</w:t>
            </w:r>
          </w:p>
          <w:p w:rsidR="00FB02D9" w:rsidRPr="00692761" w:rsidRDefault="00FB02D9" w:rsidP="00381B0F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692761">
              <w:rPr>
                <w:rFonts w:ascii="Times New Roman" w:hAnsi="Times New Roman"/>
                <w:b w:val="0"/>
                <w:sz w:val="24"/>
                <w:szCs w:val="24"/>
              </w:rPr>
              <w:t>Община Плевен,</w:t>
            </w:r>
          </w:p>
          <w:p w:rsidR="00FB02D9" w:rsidRPr="00692761" w:rsidRDefault="00FB02D9" w:rsidP="00381B0F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692761">
              <w:rPr>
                <w:rFonts w:ascii="Times New Roman" w:hAnsi="Times New Roman"/>
                <w:b w:val="0"/>
                <w:sz w:val="24"/>
                <w:szCs w:val="24"/>
              </w:rPr>
              <w:t>Проекти на ЕС,</w:t>
            </w:r>
          </w:p>
          <w:p w:rsidR="00FB02D9" w:rsidRPr="00692761" w:rsidRDefault="00FB02D9" w:rsidP="00381B0F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692761">
              <w:rPr>
                <w:rFonts w:ascii="Times New Roman" w:hAnsi="Times New Roman"/>
                <w:b w:val="0"/>
                <w:sz w:val="24"/>
                <w:szCs w:val="24"/>
              </w:rPr>
              <w:t>училища и детски градини</w:t>
            </w:r>
          </w:p>
        </w:tc>
      </w:tr>
      <w:tr w:rsidR="00FB02D9" w:rsidRPr="00692761" w:rsidTr="00354BFB">
        <w:trPr>
          <w:trHeight w:val="1063"/>
          <w:jc w:val="center"/>
          <w:ins w:id="96" w:author="Elena" w:date="2014-08-19T11:18:00Z"/>
        </w:trPr>
        <w:tc>
          <w:tcPr>
            <w:tcW w:w="28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B02D9" w:rsidRPr="00692761" w:rsidRDefault="00FB02D9" w:rsidP="00A0574C">
            <w:pPr>
              <w:rPr>
                <w:ins w:id="97" w:author="Elena" w:date="2014-08-19T11:18:00Z"/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6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B02D9" w:rsidRPr="00692761" w:rsidRDefault="00FB02D9" w:rsidP="00A0574C">
            <w:pPr>
              <w:rPr>
                <w:ins w:id="98" w:author="Elena" w:date="2014-08-19T11:18:00Z"/>
                <w:rFonts w:ascii="Times New Roman" w:hAnsi="Times New Roman"/>
                <w:b w:val="0"/>
                <w:sz w:val="24"/>
                <w:szCs w:val="24"/>
              </w:rPr>
            </w:pPr>
            <w:ins w:id="99" w:author="Elena" w:date="2014-08-19T11:19:00Z">
              <w:r>
                <w:rPr>
                  <w:rFonts w:ascii="Times New Roman" w:hAnsi="Times New Roman"/>
                  <w:b w:val="0"/>
                  <w:sz w:val="24"/>
                  <w:szCs w:val="24"/>
                </w:rPr>
                <w:t xml:space="preserve">3.2. </w:t>
              </w:r>
              <w:r w:rsidRPr="009329CD">
                <w:rPr>
                  <w:rFonts w:ascii="Times New Roman" w:hAnsi="Times New Roman"/>
                  <w:b w:val="0"/>
                  <w:sz w:val="24"/>
                  <w:szCs w:val="24"/>
                </w:rPr>
                <w:t>Укрепване на връзките между образованието, бизнеса, неправителствените организации и общинската админстрация</w:t>
              </w:r>
            </w:ins>
          </w:p>
        </w:tc>
        <w:tc>
          <w:tcPr>
            <w:tcW w:w="2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02D9" w:rsidRPr="00F630E5" w:rsidRDefault="00FB02D9" w:rsidP="009329CD">
            <w:pPr>
              <w:rPr>
                <w:ins w:id="100" w:author="Elena" w:date="2014-08-19T11:18:00Z"/>
                <w:rFonts w:ascii="Times New Roman" w:hAnsi="Times New Roman"/>
                <w:b w:val="0"/>
                <w:sz w:val="24"/>
                <w:szCs w:val="24"/>
              </w:rPr>
            </w:pPr>
            <w:ins w:id="101" w:author="Elena" w:date="2014-08-19T11:19:00Z">
              <w:r>
                <w:rPr>
                  <w:rFonts w:ascii="Times New Roman" w:hAnsi="Times New Roman"/>
                  <w:b w:val="0"/>
                  <w:sz w:val="24"/>
                  <w:szCs w:val="24"/>
                </w:rPr>
                <w:t xml:space="preserve">3.2.1. </w:t>
              </w:r>
            </w:ins>
            <w:ins w:id="102" w:author="Elena" w:date="2014-08-19T11:20:00Z">
              <w:r w:rsidRPr="009329CD">
                <w:rPr>
                  <w:rFonts w:ascii="Times New Roman" w:hAnsi="Times New Roman"/>
                  <w:b w:val="0"/>
                  <w:sz w:val="24"/>
                  <w:szCs w:val="24"/>
                </w:rPr>
                <w:t>Включване на бизнеса</w:t>
              </w:r>
            </w:ins>
            <w:ins w:id="103" w:author="Elena" w:date="2014-08-19T11:21:00Z">
              <w:r>
                <w:rPr>
                  <w:rFonts w:ascii="Times New Roman" w:hAnsi="Times New Roman"/>
                  <w:b w:val="0"/>
                  <w:sz w:val="24"/>
                  <w:szCs w:val="24"/>
                </w:rPr>
                <w:t xml:space="preserve"> и НПО</w:t>
              </w:r>
            </w:ins>
            <w:ins w:id="104" w:author="Elena" w:date="2014-08-19T11:20:00Z">
              <w:r w:rsidRPr="009329CD">
                <w:rPr>
                  <w:rFonts w:ascii="Times New Roman" w:hAnsi="Times New Roman"/>
                  <w:b w:val="0"/>
                  <w:sz w:val="24"/>
                  <w:szCs w:val="24"/>
                </w:rPr>
                <w:t xml:space="preserve"> в образователния процес чрез участие в специализирани курсове, семинари</w:t>
              </w:r>
            </w:ins>
          </w:p>
        </w:tc>
        <w:tc>
          <w:tcPr>
            <w:tcW w:w="3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02D9" w:rsidRPr="00F630E5" w:rsidRDefault="00FB02D9" w:rsidP="009329CD">
            <w:pPr>
              <w:rPr>
                <w:ins w:id="105" w:author="Elena" w:date="2014-08-19T11:18:00Z"/>
                <w:rFonts w:ascii="Times New Roman" w:hAnsi="Times New Roman"/>
                <w:b w:val="0"/>
                <w:sz w:val="24"/>
                <w:szCs w:val="24"/>
              </w:rPr>
            </w:pPr>
            <w:ins w:id="106" w:author="Elena" w:date="2014-08-19T11:21:00Z">
              <w:r>
                <w:rPr>
                  <w:rFonts w:ascii="Times New Roman" w:hAnsi="Times New Roman"/>
                  <w:b w:val="0"/>
                  <w:sz w:val="24"/>
                  <w:szCs w:val="24"/>
                </w:rPr>
                <w:t xml:space="preserve">Проведени семинари и курсове с </w:t>
              </w:r>
              <w:r w:rsidRPr="009329CD">
                <w:rPr>
                  <w:rFonts w:ascii="Times New Roman" w:hAnsi="Times New Roman"/>
                  <w:b w:val="0"/>
                  <w:sz w:val="24"/>
                  <w:szCs w:val="24"/>
                </w:rPr>
                <w:t>бизнеса и НПО</w:t>
              </w:r>
            </w:ins>
          </w:p>
        </w:tc>
        <w:tc>
          <w:tcPr>
            <w:tcW w:w="2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02D9" w:rsidRPr="00692761" w:rsidRDefault="00FB02D9" w:rsidP="000944F2">
            <w:pPr>
              <w:jc w:val="both"/>
              <w:rPr>
                <w:ins w:id="107" w:author="Elena" w:date="2014-08-19T11:21:00Z"/>
                <w:rFonts w:ascii="Times New Roman" w:hAnsi="Times New Roman"/>
                <w:b w:val="0"/>
                <w:sz w:val="24"/>
                <w:szCs w:val="24"/>
              </w:rPr>
            </w:pPr>
            <w:ins w:id="108" w:author="Elena" w:date="2014-08-19T11:21:00Z">
              <w:r w:rsidRPr="00692761">
                <w:rPr>
                  <w:rFonts w:ascii="Times New Roman" w:hAnsi="Times New Roman"/>
                  <w:b w:val="0"/>
                  <w:sz w:val="24"/>
                  <w:szCs w:val="24"/>
                </w:rPr>
                <w:t>МОН,</w:t>
              </w:r>
            </w:ins>
          </w:p>
          <w:p w:rsidR="00FB02D9" w:rsidRPr="00692761" w:rsidRDefault="00FB02D9" w:rsidP="000944F2">
            <w:pPr>
              <w:jc w:val="both"/>
              <w:rPr>
                <w:ins w:id="109" w:author="Elena" w:date="2014-08-19T11:21:00Z"/>
                <w:rFonts w:ascii="Times New Roman" w:hAnsi="Times New Roman"/>
                <w:b w:val="0"/>
                <w:sz w:val="24"/>
                <w:szCs w:val="24"/>
              </w:rPr>
            </w:pPr>
            <w:ins w:id="110" w:author="Elena" w:date="2014-08-19T11:21:00Z">
              <w:r w:rsidRPr="00692761">
                <w:rPr>
                  <w:rFonts w:ascii="Times New Roman" w:hAnsi="Times New Roman"/>
                  <w:b w:val="0"/>
                  <w:sz w:val="24"/>
                  <w:szCs w:val="24"/>
                </w:rPr>
                <w:t>Община Плевен,</w:t>
              </w:r>
            </w:ins>
          </w:p>
          <w:p w:rsidR="00FB02D9" w:rsidRPr="00692761" w:rsidRDefault="00FB02D9" w:rsidP="00381B0F">
            <w:pPr>
              <w:jc w:val="both"/>
              <w:rPr>
                <w:ins w:id="111" w:author="Elena" w:date="2014-08-19T11:18:00Z"/>
                <w:rFonts w:ascii="Times New Roman" w:hAnsi="Times New Roman"/>
                <w:b w:val="0"/>
                <w:sz w:val="24"/>
                <w:szCs w:val="24"/>
              </w:rPr>
            </w:pPr>
            <w:ins w:id="112" w:author="Elena" w:date="2014-08-19T11:21:00Z">
              <w:r w:rsidRPr="00692761">
                <w:rPr>
                  <w:rFonts w:ascii="Times New Roman" w:hAnsi="Times New Roman"/>
                  <w:b w:val="0"/>
                  <w:sz w:val="24"/>
                  <w:szCs w:val="24"/>
                </w:rPr>
                <w:t>директори на училища и детски градини</w:t>
              </w:r>
              <w:r>
                <w:rPr>
                  <w:rFonts w:ascii="Times New Roman" w:hAnsi="Times New Roman"/>
                  <w:b w:val="0"/>
                  <w:sz w:val="24"/>
                  <w:szCs w:val="24"/>
                </w:rPr>
                <w:t>, ВУЗ, бизнес, МПО</w:t>
              </w:r>
            </w:ins>
          </w:p>
        </w:tc>
        <w:tc>
          <w:tcPr>
            <w:tcW w:w="2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02D9" w:rsidRPr="00692761" w:rsidRDefault="00FB02D9" w:rsidP="000944F2">
            <w:pPr>
              <w:jc w:val="both"/>
              <w:rPr>
                <w:ins w:id="113" w:author="Elena" w:date="2014-08-19T11:21:00Z"/>
                <w:rFonts w:ascii="Times New Roman" w:hAnsi="Times New Roman"/>
                <w:b w:val="0"/>
                <w:sz w:val="24"/>
                <w:szCs w:val="24"/>
              </w:rPr>
            </w:pPr>
            <w:ins w:id="114" w:author="Elena" w:date="2014-08-19T11:21:00Z">
              <w:r w:rsidRPr="00692761">
                <w:rPr>
                  <w:rFonts w:ascii="Times New Roman" w:hAnsi="Times New Roman"/>
                  <w:b w:val="0"/>
                  <w:sz w:val="24"/>
                  <w:szCs w:val="24"/>
                </w:rPr>
                <w:t>МОН,</w:t>
              </w:r>
            </w:ins>
          </w:p>
          <w:p w:rsidR="00FB02D9" w:rsidRPr="00692761" w:rsidRDefault="00FB02D9" w:rsidP="000944F2">
            <w:pPr>
              <w:jc w:val="both"/>
              <w:rPr>
                <w:ins w:id="115" w:author="Elena" w:date="2014-08-19T11:21:00Z"/>
                <w:rFonts w:ascii="Times New Roman" w:hAnsi="Times New Roman"/>
                <w:b w:val="0"/>
                <w:sz w:val="24"/>
                <w:szCs w:val="24"/>
              </w:rPr>
            </w:pPr>
            <w:ins w:id="116" w:author="Elena" w:date="2014-08-19T11:21:00Z">
              <w:r w:rsidRPr="00692761">
                <w:rPr>
                  <w:rFonts w:ascii="Times New Roman" w:hAnsi="Times New Roman"/>
                  <w:b w:val="0"/>
                  <w:sz w:val="24"/>
                  <w:szCs w:val="24"/>
                </w:rPr>
                <w:t>Община Плевен,</w:t>
              </w:r>
            </w:ins>
          </w:p>
          <w:p w:rsidR="00FB02D9" w:rsidRPr="00692761" w:rsidRDefault="00FB02D9" w:rsidP="000944F2">
            <w:pPr>
              <w:jc w:val="both"/>
              <w:rPr>
                <w:ins w:id="117" w:author="Elena" w:date="2014-08-19T11:21:00Z"/>
                <w:rFonts w:ascii="Times New Roman" w:hAnsi="Times New Roman"/>
                <w:b w:val="0"/>
                <w:sz w:val="24"/>
                <w:szCs w:val="24"/>
              </w:rPr>
            </w:pPr>
            <w:ins w:id="118" w:author="Elena" w:date="2014-08-19T11:21:00Z">
              <w:r w:rsidRPr="00692761">
                <w:rPr>
                  <w:rFonts w:ascii="Times New Roman" w:hAnsi="Times New Roman"/>
                  <w:b w:val="0"/>
                  <w:sz w:val="24"/>
                  <w:szCs w:val="24"/>
                </w:rPr>
                <w:t>Проекти на ЕС,</w:t>
              </w:r>
            </w:ins>
          </w:p>
          <w:p w:rsidR="00FB02D9" w:rsidRPr="00692761" w:rsidRDefault="00FB02D9" w:rsidP="00381B0F">
            <w:pPr>
              <w:jc w:val="both"/>
              <w:rPr>
                <w:ins w:id="119" w:author="Elena" w:date="2014-08-19T11:18:00Z"/>
                <w:rFonts w:ascii="Times New Roman" w:hAnsi="Times New Roman"/>
                <w:b w:val="0"/>
                <w:sz w:val="24"/>
                <w:szCs w:val="24"/>
              </w:rPr>
            </w:pPr>
            <w:ins w:id="120" w:author="Elena" w:date="2014-08-19T11:21:00Z">
              <w:r w:rsidRPr="00692761">
                <w:rPr>
                  <w:rFonts w:ascii="Times New Roman" w:hAnsi="Times New Roman"/>
                  <w:b w:val="0"/>
                  <w:sz w:val="24"/>
                  <w:szCs w:val="24"/>
                </w:rPr>
                <w:t>училища и детски градини</w:t>
              </w:r>
            </w:ins>
            <w:ins w:id="121" w:author="Elena" w:date="2014-08-19T11:22:00Z">
              <w:r>
                <w:rPr>
                  <w:rFonts w:ascii="Times New Roman" w:hAnsi="Times New Roman"/>
                  <w:b w:val="0"/>
                  <w:sz w:val="24"/>
                  <w:szCs w:val="24"/>
                </w:rPr>
                <w:t xml:space="preserve">, </w:t>
              </w:r>
              <w:r w:rsidRPr="009329CD">
                <w:rPr>
                  <w:rFonts w:ascii="Times New Roman" w:hAnsi="Times New Roman"/>
                  <w:b w:val="0"/>
                  <w:sz w:val="24"/>
                  <w:szCs w:val="24"/>
                </w:rPr>
                <w:t>бизнес, МПО</w:t>
              </w:r>
            </w:ins>
          </w:p>
        </w:tc>
      </w:tr>
      <w:tr w:rsidR="00FB02D9" w:rsidRPr="00692761" w:rsidTr="00354BFB">
        <w:trPr>
          <w:trHeight w:val="1063"/>
          <w:jc w:val="center"/>
          <w:ins w:id="122" w:author="Elena" w:date="2014-08-19T11:22:00Z"/>
        </w:trPr>
        <w:tc>
          <w:tcPr>
            <w:tcW w:w="28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2D9" w:rsidRPr="00692761" w:rsidRDefault="00FB02D9" w:rsidP="00A0574C">
            <w:pPr>
              <w:rPr>
                <w:ins w:id="123" w:author="Elena" w:date="2014-08-19T11:22:00Z"/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6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2D9" w:rsidRDefault="00FB02D9" w:rsidP="00A0574C">
            <w:pPr>
              <w:rPr>
                <w:ins w:id="124" w:author="Elena" w:date="2014-08-19T11:22:00Z"/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02D9" w:rsidRDefault="00FB02D9" w:rsidP="009329CD">
            <w:pPr>
              <w:rPr>
                <w:ins w:id="125" w:author="Elena" w:date="2014-08-19T11:22:00Z"/>
                <w:rFonts w:ascii="Times New Roman" w:hAnsi="Times New Roman"/>
                <w:b w:val="0"/>
                <w:sz w:val="24"/>
                <w:szCs w:val="24"/>
              </w:rPr>
            </w:pPr>
            <w:ins w:id="126" w:author="Elena" w:date="2014-08-19T11:22:00Z">
              <w:r>
                <w:rPr>
                  <w:rFonts w:ascii="Times New Roman" w:hAnsi="Times New Roman"/>
                  <w:b w:val="0"/>
                  <w:sz w:val="24"/>
                  <w:szCs w:val="24"/>
                </w:rPr>
                <w:t>3.2.2. Реализиране на съвместни проекти между училища, бизнес, общинска администрация и НПО</w:t>
              </w:r>
            </w:ins>
          </w:p>
        </w:tc>
        <w:tc>
          <w:tcPr>
            <w:tcW w:w="3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02D9" w:rsidRDefault="00FB02D9" w:rsidP="00B63440">
            <w:pPr>
              <w:rPr>
                <w:ins w:id="127" w:author="Elena" w:date="2014-08-19T11:22:00Z"/>
                <w:rFonts w:ascii="Times New Roman" w:hAnsi="Times New Roman"/>
                <w:b w:val="0"/>
                <w:sz w:val="24"/>
                <w:szCs w:val="24"/>
              </w:rPr>
            </w:pPr>
            <w:ins w:id="128" w:author="Elena" w:date="2014-08-19T11:23:00Z">
              <w:r w:rsidRPr="00B63440">
                <w:rPr>
                  <w:rFonts w:ascii="Times New Roman" w:hAnsi="Times New Roman"/>
                  <w:b w:val="0"/>
                  <w:sz w:val="24"/>
                  <w:szCs w:val="24"/>
                </w:rPr>
                <w:t>Реализиран</w:t>
              </w:r>
              <w:r>
                <w:rPr>
                  <w:rFonts w:ascii="Times New Roman" w:hAnsi="Times New Roman"/>
                  <w:b w:val="0"/>
                  <w:sz w:val="24"/>
                  <w:szCs w:val="24"/>
                </w:rPr>
                <w:t>и</w:t>
              </w:r>
              <w:r w:rsidRPr="00B63440">
                <w:rPr>
                  <w:rFonts w:ascii="Times New Roman" w:hAnsi="Times New Roman"/>
                  <w:b w:val="0"/>
                  <w:sz w:val="24"/>
                  <w:szCs w:val="24"/>
                </w:rPr>
                <w:t xml:space="preserve"> на съвместни проекти между училища, бизнес, общинска администрация и НПО</w:t>
              </w:r>
            </w:ins>
          </w:p>
        </w:tc>
        <w:tc>
          <w:tcPr>
            <w:tcW w:w="2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02D9" w:rsidRPr="00692761" w:rsidRDefault="00FB02D9" w:rsidP="000944F2">
            <w:pPr>
              <w:jc w:val="both"/>
              <w:rPr>
                <w:ins w:id="129" w:author="Elena" w:date="2014-08-19T11:23:00Z"/>
                <w:rFonts w:ascii="Times New Roman" w:hAnsi="Times New Roman"/>
                <w:b w:val="0"/>
                <w:sz w:val="24"/>
                <w:szCs w:val="24"/>
              </w:rPr>
            </w:pPr>
            <w:ins w:id="130" w:author="Elena" w:date="2014-08-19T11:23:00Z">
              <w:r w:rsidRPr="00692761">
                <w:rPr>
                  <w:rFonts w:ascii="Times New Roman" w:hAnsi="Times New Roman"/>
                  <w:b w:val="0"/>
                  <w:sz w:val="24"/>
                  <w:szCs w:val="24"/>
                </w:rPr>
                <w:t>МОН,</w:t>
              </w:r>
            </w:ins>
          </w:p>
          <w:p w:rsidR="00FB02D9" w:rsidRPr="00692761" w:rsidRDefault="00FB02D9" w:rsidP="000944F2">
            <w:pPr>
              <w:jc w:val="both"/>
              <w:rPr>
                <w:ins w:id="131" w:author="Elena" w:date="2014-08-19T11:23:00Z"/>
                <w:rFonts w:ascii="Times New Roman" w:hAnsi="Times New Roman"/>
                <w:b w:val="0"/>
                <w:sz w:val="24"/>
                <w:szCs w:val="24"/>
              </w:rPr>
            </w:pPr>
            <w:ins w:id="132" w:author="Elena" w:date="2014-08-19T11:23:00Z">
              <w:r w:rsidRPr="00692761">
                <w:rPr>
                  <w:rFonts w:ascii="Times New Roman" w:hAnsi="Times New Roman"/>
                  <w:b w:val="0"/>
                  <w:sz w:val="24"/>
                  <w:szCs w:val="24"/>
                </w:rPr>
                <w:t>Община Плевен,</w:t>
              </w:r>
            </w:ins>
          </w:p>
          <w:p w:rsidR="00FB02D9" w:rsidRPr="00692761" w:rsidRDefault="00FB02D9" w:rsidP="000944F2">
            <w:pPr>
              <w:jc w:val="both"/>
              <w:rPr>
                <w:ins w:id="133" w:author="Elena" w:date="2014-08-19T11:22:00Z"/>
                <w:rFonts w:ascii="Times New Roman" w:hAnsi="Times New Roman"/>
                <w:b w:val="0"/>
                <w:sz w:val="24"/>
                <w:szCs w:val="24"/>
              </w:rPr>
            </w:pPr>
            <w:ins w:id="134" w:author="Elena" w:date="2014-08-19T11:23:00Z">
              <w:r w:rsidRPr="00692761">
                <w:rPr>
                  <w:rFonts w:ascii="Times New Roman" w:hAnsi="Times New Roman"/>
                  <w:b w:val="0"/>
                  <w:sz w:val="24"/>
                  <w:szCs w:val="24"/>
                </w:rPr>
                <w:t>директори на училища и детски градини</w:t>
              </w:r>
              <w:r>
                <w:rPr>
                  <w:rFonts w:ascii="Times New Roman" w:hAnsi="Times New Roman"/>
                  <w:b w:val="0"/>
                  <w:sz w:val="24"/>
                  <w:szCs w:val="24"/>
                </w:rPr>
                <w:t>, ВУЗ, бизнес, МПО</w:t>
              </w:r>
            </w:ins>
          </w:p>
        </w:tc>
        <w:tc>
          <w:tcPr>
            <w:tcW w:w="2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02D9" w:rsidRPr="00692761" w:rsidRDefault="00FB02D9" w:rsidP="000944F2">
            <w:pPr>
              <w:jc w:val="both"/>
              <w:rPr>
                <w:ins w:id="135" w:author="Elena" w:date="2014-08-19T11:23:00Z"/>
                <w:rFonts w:ascii="Times New Roman" w:hAnsi="Times New Roman"/>
                <w:b w:val="0"/>
                <w:sz w:val="24"/>
                <w:szCs w:val="24"/>
              </w:rPr>
            </w:pPr>
            <w:ins w:id="136" w:author="Elena" w:date="2014-08-19T11:23:00Z">
              <w:r w:rsidRPr="00692761">
                <w:rPr>
                  <w:rFonts w:ascii="Times New Roman" w:hAnsi="Times New Roman"/>
                  <w:b w:val="0"/>
                  <w:sz w:val="24"/>
                  <w:szCs w:val="24"/>
                </w:rPr>
                <w:t>МОН,</w:t>
              </w:r>
            </w:ins>
          </w:p>
          <w:p w:rsidR="00FB02D9" w:rsidRPr="00692761" w:rsidRDefault="00FB02D9" w:rsidP="000944F2">
            <w:pPr>
              <w:jc w:val="both"/>
              <w:rPr>
                <w:ins w:id="137" w:author="Elena" w:date="2014-08-19T11:23:00Z"/>
                <w:rFonts w:ascii="Times New Roman" w:hAnsi="Times New Roman"/>
                <w:b w:val="0"/>
                <w:sz w:val="24"/>
                <w:szCs w:val="24"/>
              </w:rPr>
            </w:pPr>
            <w:ins w:id="138" w:author="Elena" w:date="2014-08-19T11:23:00Z">
              <w:r w:rsidRPr="00692761">
                <w:rPr>
                  <w:rFonts w:ascii="Times New Roman" w:hAnsi="Times New Roman"/>
                  <w:b w:val="0"/>
                  <w:sz w:val="24"/>
                  <w:szCs w:val="24"/>
                </w:rPr>
                <w:t>Община Плевен,</w:t>
              </w:r>
            </w:ins>
          </w:p>
          <w:p w:rsidR="00FB02D9" w:rsidRPr="00692761" w:rsidRDefault="00FB02D9" w:rsidP="000944F2">
            <w:pPr>
              <w:jc w:val="both"/>
              <w:rPr>
                <w:ins w:id="139" w:author="Elena" w:date="2014-08-19T11:23:00Z"/>
                <w:rFonts w:ascii="Times New Roman" w:hAnsi="Times New Roman"/>
                <w:b w:val="0"/>
                <w:sz w:val="24"/>
                <w:szCs w:val="24"/>
              </w:rPr>
            </w:pPr>
            <w:ins w:id="140" w:author="Elena" w:date="2014-08-19T11:23:00Z">
              <w:r w:rsidRPr="00692761">
                <w:rPr>
                  <w:rFonts w:ascii="Times New Roman" w:hAnsi="Times New Roman"/>
                  <w:b w:val="0"/>
                  <w:sz w:val="24"/>
                  <w:szCs w:val="24"/>
                </w:rPr>
                <w:t>Проекти на ЕС,</w:t>
              </w:r>
            </w:ins>
          </w:p>
          <w:p w:rsidR="00FB02D9" w:rsidRPr="00692761" w:rsidRDefault="00FB02D9" w:rsidP="000944F2">
            <w:pPr>
              <w:jc w:val="both"/>
              <w:rPr>
                <w:ins w:id="141" w:author="Elena" w:date="2014-08-19T11:22:00Z"/>
                <w:rFonts w:ascii="Times New Roman" w:hAnsi="Times New Roman"/>
                <w:b w:val="0"/>
                <w:sz w:val="24"/>
                <w:szCs w:val="24"/>
              </w:rPr>
            </w:pPr>
            <w:ins w:id="142" w:author="Elena" w:date="2014-08-19T11:23:00Z">
              <w:r w:rsidRPr="00692761">
                <w:rPr>
                  <w:rFonts w:ascii="Times New Roman" w:hAnsi="Times New Roman"/>
                  <w:b w:val="0"/>
                  <w:sz w:val="24"/>
                  <w:szCs w:val="24"/>
                </w:rPr>
                <w:t>училища и детски градини</w:t>
              </w:r>
              <w:r>
                <w:rPr>
                  <w:rFonts w:ascii="Times New Roman" w:hAnsi="Times New Roman"/>
                  <w:b w:val="0"/>
                  <w:sz w:val="24"/>
                  <w:szCs w:val="24"/>
                </w:rPr>
                <w:t xml:space="preserve">, </w:t>
              </w:r>
              <w:r w:rsidRPr="009329CD">
                <w:rPr>
                  <w:rFonts w:ascii="Times New Roman" w:hAnsi="Times New Roman"/>
                  <w:b w:val="0"/>
                  <w:sz w:val="24"/>
                  <w:szCs w:val="24"/>
                </w:rPr>
                <w:t>бизнес, МПО</w:t>
              </w:r>
            </w:ins>
          </w:p>
        </w:tc>
      </w:tr>
    </w:tbl>
    <w:p w:rsidR="00FB02D9" w:rsidRPr="00692761" w:rsidRDefault="00FB02D9" w:rsidP="00A214E6">
      <w:pPr>
        <w:rPr>
          <w:rFonts w:ascii="Times New Roman" w:hAnsi="Times New Roman"/>
          <w:b w:val="0"/>
          <w:sz w:val="24"/>
          <w:szCs w:val="24"/>
        </w:rPr>
      </w:pPr>
    </w:p>
    <w:sectPr w:rsidR="00FB02D9" w:rsidRPr="00692761" w:rsidSect="00A214E6">
      <w:headerReference w:type="default" r:id="rId7"/>
      <w:footerReference w:type="default" r:id="rId8"/>
      <w:pgSz w:w="16838" w:h="11906" w:orient="landscape" w:code="9"/>
      <w:pgMar w:top="567" w:right="340" w:bottom="567" w:left="340" w:header="680" w:footer="397" w:gutter="0"/>
      <w:cols w:space="708"/>
      <w:docGrid w:linePitch="437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02D9" w:rsidRDefault="00FB02D9">
      <w:r>
        <w:separator/>
      </w:r>
    </w:p>
  </w:endnote>
  <w:endnote w:type="continuationSeparator" w:id="0">
    <w:p w:rsidR="00FB02D9" w:rsidRDefault="00FB02D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CY">
    <w:altName w:val="Arial Unicode MS"/>
    <w:panose1 w:val="00000000000000000000"/>
    <w:charset w:val="59"/>
    <w:family w:val="auto"/>
    <w:notTrueType/>
    <w:pitch w:val="variable"/>
    <w:sig w:usb0="00000001" w:usb1="00000000" w:usb2="00000000" w:usb3="00000000" w:csb0="00000000" w:csb1="00000000"/>
  </w:font>
  <w:font w:name="Dutch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 Narrow">
    <w:panose1 w:val="020B05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02D9" w:rsidRPr="009441E7" w:rsidRDefault="00FB02D9" w:rsidP="009441E7">
    <w:pPr>
      <w:jc w:val="center"/>
      <w:rPr>
        <w:rFonts w:ascii="Times New Roman" w:hAnsi="Times New Roman"/>
        <w:b w:val="0"/>
        <w:i/>
        <w:color w:val="3366FF"/>
        <w:sz w:val="20"/>
        <w:szCs w:val="20"/>
      </w:rPr>
    </w:pPr>
    <w:r w:rsidRPr="009441E7">
      <w:rPr>
        <w:rFonts w:ascii="Times New Roman" w:hAnsi="Times New Roman"/>
        <w:b w:val="0"/>
        <w:i/>
        <w:color w:val="3366FF"/>
        <w:sz w:val="20"/>
        <w:szCs w:val="20"/>
      </w:rPr>
      <w:t>Проектът се изпълнява с финансовата подкрепа на Оперативна програма „Административен капацитет”,</w:t>
    </w:r>
  </w:p>
  <w:p w:rsidR="00FB02D9" w:rsidRPr="009441E7" w:rsidRDefault="00FB02D9" w:rsidP="009441E7">
    <w:pPr>
      <w:jc w:val="center"/>
      <w:rPr>
        <w:rFonts w:ascii="Times New Roman" w:hAnsi="Times New Roman"/>
        <w:b w:val="0"/>
        <w:i/>
        <w:color w:val="3366FF"/>
        <w:sz w:val="20"/>
        <w:szCs w:val="20"/>
      </w:rPr>
    </w:pPr>
    <w:r w:rsidRPr="009441E7">
      <w:rPr>
        <w:rFonts w:ascii="Times New Roman" w:hAnsi="Times New Roman"/>
        <w:b w:val="0"/>
        <w:i/>
        <w:color w:val="3366FF"/>
        <w:sz w:val="20"/>
        <w:szCs w:val="20"/>
      </w:rPr>
      <w:t xml:space="preserve"> съфинансирана от Европейския съюз чрез Европейския социален фонд.</w:t>
    </w:r>
  </w:p>
  <w:p w:rsidR="00FB02D9" w:rsidRDefault="00FB02D9" w:rsidP="006C445B">
    <w:pPr>
      <w:pStyle w:val="Footer"/>
      <w:tabs>
        <w:tab w:val="clear" w:pos="8640"/>
      </w:tabs>
      <w:rPr>
        <w:rFonts w:ascii="Arial Narrow" w:hAnsi="Arial Narrow" w:cs="Tahoma"/>
        <w:sz w:val="14"/>
        <w:szCs w:val="14"/>
      </w:rPr>
    </w:pPr>
  </w:p>
  <w:p w:rsidR="00FB02D9" w:rsidRPr="00917C09" w:rsidRDefault="00FB02D9" w:rsidP="006C445B">
    <w:pPr>
      <w:pStyle w:val="Footer"/>
      <w:tabs>
        <w:tab w:val="clear" w:pos="8640"/>
      </w:tabs>
      <w:jc w:val="center"/>
      <w:rPr>
        <w:b w:val="0"/>
        <w:bCs w:val="0"/>
        <w:sz w:val="13"/>
        <w:szCs w:val="13"/>
      </w:rPr>
    </w:pPr>
  </w:p>
  <w:p w:rsidR="00FB02D9" w:rsidRPr="00085491" w:rsidRDefault="00FB02D9" w:rsidP="00B05EF2">
    <w:pPr>
      <w:pStyle w:val="Footer"/>
      <w:jc w:val="right"/>
      <w:rPr>
        <w:sz w:val="14"/>
        <w:szCs w:val="14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02D9" w:rsidRDefault="00FB02D9">
      <w:r>
        <w:separator/>
      </w:r>
    </w:p>
  </w:footnote>
  <w:footnote w:type="continuationSeparator" w:id="0">
    <w:p w:rsidR="00FB02D9" w:rsidRDefault="00FB02D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1442" w:type="dxa"/>
      <w:tblInd w:w="2371" w:type="dxa"/>
      <w:tblLayout w:type="fixed"/>
      <w:tblLook w:val="0000"/>
    </w:tblPr>
    <w:tblGrid>
      <w:gridCol w:w="11442"/>
    </w:tblGrid>
    <w:tr w:rsidR="00FB02D9" w:rsidTr="00A214E6">
      <w:trPr>
        <w:trHeight w:val="1751"/>
      </w:trPr>
      <w:tc>
        <w:tcPr>
          <w:tcW w:w="11442" w:type="dxa"/>
        </w:tcPr>
        <w:p w:rsidR="00FB02D9" w:rsidRPr="00640114" w:rsidRDefault="00FB02D9" w:rsidP="00A214E6">
          <w:pPr>
            <w:pStyle w:val="Header"/>
            <w:ind w:right="-1134" w:hanging="1200"/>
            <w:jc w:val="center"/>
            <w:rPr>
              <w:rFonts w:ascii="Times New Roman" w:hAnsi="Times New Roman"/>
              <w:b w:val="0"/>
              <w:caps/>
              <w:sz w:val="28"/>
              <w:szCs w:val="28"/>
              <w:lang w:val="ru-RU"/>
            </w:rPr>
          </w:pPr>
          <w:bookmarkStart w:id="143" w:name="OLE_LINK5"/>
          <w:bookmarkStart w:id="144" w:name="OLE_LINK6"/>
          <w:bookmarkStart w:id="145" w:name="_Hlk173912739"/>
          <w: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7" type="#_x0000_t75" style="width:535.5pt;height:66.75pt">
                <v:imagedata r:id="rId1" o:title=""/>
              </v:shape>
            </w:pict>
          </w:r>
          <w:bookmarkEnd w:id="143"/>
          <w:bookmarkEnd w:id="144"/>
          <w:bookmarkEnd w:id="145"/>
        </w:p>
        <w:p w:rsidR="00FB02D9" w:rsidRPr="00886589" w:rsidRDefault="00FB02D9" w:rsidP="0021139F">
          <w:pPr>
            <w:pStyle w:val="Default"/>
            <w:jc w:val="center"/>
            <w:rPr>
              <w:rFonts w:ascii="Arial" w:hAnsi="Arial" w:cs="Arial"/>
              <w:b/>
              <w:bCs/>
              <w:color w:val="006699"/>
              <w:sz w:val="16"/>
              <w:szCs w:val="16"/>
              <w:lang w:val="bg-BG"/>
            </w:rPr>
          </w:pPr>
          <w:r w:rsidRPr="00886589">
            <w:rPr>
              <w:rFonts w:ascii="Arial" w:hAnsi="Arial" w:cs="Arial"/>
              <w:b/>
              <w:bCs/>
              <w:color w:val="006699"/>
              <w:sz w:val="16"/>
              <w:szCs w:val="16"/>
              <w:lang w:val="bg-BG"/>
            </w:rPr>
            <w:t xml:space="preserve">Бюджетна линия </w:t>
          </w:r>
          <w:r w:rsidRPr="00886589">
            <w:rPr>
              <w:rFonts w:ascii="Arial" w:hAnsi="Arial" w:cs="Arial"/>
              <w:b/>
              <w:bCs/>
              <w:color w:val="006699"/>
              <w:sz w:val="16"/>
              <w:szCs w:val="16"/>
            </w:rPr>
            <w:t>BG</w:t>
          </w:r>
          <w:r w:rsidRPr="00886589">
            <w:rPr>
              <w:rFonts w:ascii="Arial" w:hAnsi="Arial" w:cs="Arial"/>
              <w:b/>
              <w:bCs/>
              <w:color w:val="006699"/>
              <w:sz w:val="16"/>
              <w:szCs w:val="16"/>
              <w:lang w:val="ru-RU"/>
            </w:rPr>
            <w:t>051</w:t>
          </w:r>
          <w:r w:rsidRPr="00886589">
            <w:rPr>
              <w:rFonts w:ascii="Arial" w:hAnsi="Arial" w:cs="Arial"/>
              <w:b/>
              <w:bCs/>
              <w:color w:val="006699"/>
              <w:sz w:val="16"/>
              <w:szCs w:val="16"/>
              <w:lang w:val="bg-BG"/>
            </w:rPr>
            <w:t>РО002/13/1.3-07</w:t>
          </w:r>
        </w:p>
        <w:p w:rsidR="00FB02D9" w:rsidRPr="00886589" w:rsidRDefault="00FB02D9" w:rsidP="0021139F">
          <w:pPr>
            <w:pStyle w:val="Default"/>
            <w:jc w:val="center"/>
            <w:rPr>
              <w:rFonts w:ascii="Arial" w:hAnsi="Arial" w:cs="Arial"/>
              <w:b/>
              <w:bCs/>
              <w:color w:val="006699"/>
              <w:sz w:val="16"/>
              <w:szCs w:val="16"/>
              <w:lang w:val="bg-BG"/>
            </w:rPr>
          </w:pPr>
          <w:r w:rsidRPr="00886589">
            <w:rPr>
              <w:rFonts w:ascii="Arial" w:hAnsi="Arial" w:cs="Arial"/>
              <w:b/>
              <w:bCs/>
              <w:color w:val="006699"/>
              <w:sz w:val="16"/>
              <w:szCs w:val="16"/>
              <w:lang w:val="bg-BG"/>
            </w:rPr>
            <w:t xml:space="preserve">Проект „Оптимизиране на общинските политики и практики за местно и регионално развитие  </w:t>
          </w:r>
        </w:p>
        <w:p w:rsidR="00FB02D9" w:rsidRPr="00886589" w:rsidRDefault="00FB02D9" w:rsidP="0021139F">
          <w:pPr>
            <w:pStyle w:val="Default"/>
            <w:jc w:val="center"/>
            <w:rPr>
              <w:rFonts w:ascii="Arial" w:hAnsi="Arial" w:cs="Arial"/>
              <w:b/>
              <w:bCs/>
              <w:color w:val="006699"/>
              <w:sz w:val="16"/>
              <w:szCs w:val="16"/>
              <w:lang w:val="bg-BG"/>
            </w:rPr>
          </w:pPr>
          <w:r w:rsidRPr="00886589">
            <w:rPr>
              <w:rFonts w:ascii="Arial" w:hAnsi="Arial" w:cs="Arial"/>
              <w:b/>
              <w:bCs/>
              <w:color w:val="006699"/>
              <w:sz w:val="16"/>
              <w:szCs w:val="16"/>
              <w:lang w:val="bg-BG"/>
            </w:rPr>
            <w:t>с участие на всички заинтересовани страни”</w:t>
          </w:r>
        </w:p>
        <w:p w:rsidR="00FB02D9" w:rsidRPr="003479BA" w:rsidRDefault="00FB02D9" w:rsidP="0021139F">
          <w:pPr>
            <w:pStyle w:val="Default"/>
            <w:jc w:val="center"/>
            <w:rPr>
              <w:b/>
              <w:bCs/>
              <w:sz w:val="22"/>
              <w:szCs w:val="22"/>
              <w:lang w:val="bg-BG"/>
            </w:rPr>
          </w:pPr>
          <w:r w:rsidRPr="00886589">
            <w:rPr>
              <w:rFonts w:ascii="Arial" w:hAnsi="Arial" w:cs="Arial"/>
              <w:b/>
              <w:bCs/>
              <w:color w:val="006699"/>
              <w:sz w:val="16"/>
              <w:szCs w:val="16"/>
              <w:lang w:val="bg-BG"/>
            </w:rPr>
            <w:t>Договор за ПБФП №13-13-135/02.01.2014 г.</w:t>
          </w:r>
        </w:p>
      </w:tc>
    </w:tr>
  </w:tbl>
  <w:p w:rsidR="00FB02D9" w:rsidRPr="00D24BE6" w:rsidRDefault="00FB02D9" w:rsidP="00584C58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5" type="#_x0000_t75" style="width:11.25pt;height:11.25pt" o:bullet="t">
        <v:imagedata r:id="rId1" o:title=""/>
      </v:shape>
    </w:pict>
  </w:numPicBullet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000017"/>
    <w:multiLevelType w:val="singleLevel"/>
    <w:tmpl w:val="00000017"/>
    <w:name w:val="WW8Num39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">
    <w:nsid w:val="0000001F"/>
    <w:multiLevelType w:val="singleLevel"/>
    <w:tmpl w:val="0000001F"/>
    <w:name w:val="WW8Num52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">
    <w:nsid w:val="08277F78"/>
    <w:multiLevelType w:val="multilevel"/>
    <w:tmpl w:val="0402001F"/>
    <w:styleLink w:val="1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4">
    <w:nsid w:val="116220B2"/>
    <w:multiLevelType w:val="multilevel"/>
    <w:tmpl w:val="327C2C7E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5">
    <w:nsid w:val="13DE65C7"/>
    <w:multiLevelType w:val="hybridMultilevel"/>
    <w:tmpl w:val="9BDA7358"/>
    <w:lvl w:ilvl="0" w:tplc="0402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>
    <w:nsid w:val="150D4851"/>
    <w:multiLevelType w:val="hybridMultilevel"/>
    <w:tmpl w:val="AF6668E6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57C7908"/>
    <w:multiLevelType w:val="hybridMultilevel"/>
    <w:tmpl w:val="328A357C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15854FA3"/>
    <w:multiLevelType w:val="hybridMultilevel"/>
    <w:tmpl w:val="1C8C6A70"/>
    <w:lvl w:ilvl="0" w:tplc="0402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5AE6B2A"/>
    <w:multiLevelType w:val="hybridMultilevel"/>
    <w:tmpl w:val="0A7EDC86"/>
    <w:lvl w:ilvl="0" w:tplc="0402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0">
    <w:nsid w:val="169D48A1"/>
    <w:multiLevelType w:val="hybridMultilevel"/>
    <w:tmpl w:val="B710797C"/>
    <w:lvl w:ilvl="0" w:tplc="19C611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17F83465"/>
    <w:multiLevelType w:val="multilevel"/>
    <w:tmpl w:val="22CA184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6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5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8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48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76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400" w:hanging="1800"/>
      </w:pPr>
      <w:rPr>
        <w:rFonts w:cs="Times New Roman" w:hint="default"/>
      </w:rPr>
    </w:lvl>
  </w:abstractNum>
  <w:abstractNum w:abstractNumId="12">
    <w:nsid w:val="20DB20BB"/>
    <w:multiLevelType w:val="hybridMultilevel"/>
    <w:tmpl w:val="F996ADE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3F95305"/>
    <w:multiLevelType w:val="multilevel"/>
    <w:tmpl w:val="7744E50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040" w:hanging="54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150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0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6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78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280" w:hanging="1800"/>
      </w:pPr>
      <w:rPr>
        <w:rFonts w:cs="Times New Roman" w:hint="default"/>
      </w:rPr>
    </w:lvl>
  </w:abstractNum>
  <w:abstractNum w:abstractNumId="14">
    <w:nsid w:val="2CC71B13"/>
    <w:multiLevelType w:val="multilevel"/>
    <w:tmpl w:val="C8062C2A"/>
    <w:lvl w:ilvl="0">
      <w:start w:val="12"/>
      <w:numFmt w:val="decimal"/>
      <w:lvlText w:val="%1"/>
      <w:lvlJc w:val="left"/>
      <w:pPr>
        <w:tabs>
          <w:tab w:val="num" w:pos="5895"/>
        </w:tabs>
        <w:ind w:left="5895" w:hanging="5895"/>
      </w:pPr>
      <w:rPr>
        <w:rFonts w:cs="Times New Roman" w:hint="default"/>
      </w:rPr>
    </w:lvl>
    <w:lvl w:ilvl="1">
      <w:start w:val="1"/>
      <w:numFmt w:val="decimalZero"/>
      <w:lvlText w:val="%1.%2"/>
      <w:lvlJc w:val="left"/>
      <w:pPr>
        <w:tabs>
          <w:tab w:val="num" w:pos="5895"/>
        </w:tabs>
        <w:ind w:left="5895" w:hanging="5895"/>
      </w:pPr>
      <w:rPr>
        <w:rFonts w:cs="Times New Roman" w:hint="default"/>
      </w:rPr>
    </w:lvl>
    <w:lvl w:ilvl="2">
      <w:start w:val="2013"/>
      <w:numFmt w:val="decimal"/>
      <w:lvlText w:val="%1.%2.%3"/>
      <w:lvlJc w:val="left"/>
      <w:pPr>
        <w:tabs>
          <w:tab w:val="num" w:pos="5895"/>
        </w:tabs>
        <w:ind w:left="5895" w:hanging="5895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5895"/>
        </w:tabs>
        <w:ind w:left="5895" w:hanging="5895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5895"/>
        </w:tabs>
        <w:ind w:left="5895" w:hanging="5895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5895"/>
        </w:tabs>
        <w:ind w:left="5895" w:hanging="5895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895"/>
        </w:tabs>
        <w:ind w:left="5895" w:hanging="5895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895"/>
        </w:tabs>
        <w:ind w:left="5895" w:hanging="5895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895"/>
        </w:tabs>
        <w:ind w:left="5895" w:hanging="5895"/>
      </w:pPr>
      <w:rPr>
        <w:rFonts w:cs="Times New Roman" w:hint="default"/>
      </w:rPr>
    </w:lvl>
  </w:abstractNum>
  <w:abstractNum w:abstractNumId="15">
    <w:nsid w:val="2D74711C"/>
    <w:multiLevelType w:val="hybridMultilevel"/>
    <w:tmpl w:val="020C07D6"/>
    <w:lvl w:ilvl="0" w:tplc="04020001">
      <w:start w:val="1"/>
      <w:numFmt w:val="bullet"/>
      <w:lvlText w:val=""/>
      <w:lvlJc w:val="left"/>
      <w:pPr>
        <w:ind w:left="1504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224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94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6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84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510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82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544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7264" w:hanging="360"/>
      </w:pPr>
      <w:rPr>
        <w:rFonts w:ascii="Wingdings" w:hAnsi="Wingdings" w:hint="default"/>
      </w:rPr>
    </w:lvl>
  </w:abstractNum>
  <w:abstractNum w:abstractNumId="16">
    <w:nsid w:val="34931F2D"/>
    <w:multiLevelType w:val="hybridMultilevel"/>
    <w:tmpl w:val="45262228"/>
    <w:lvl w:ilvl="0" w:tplc="04020001">
      <w:start w:val="1"/>
      <w:numFmt w:val="bullet"/>
      <w:lvlText w:val=""/>
      <w:lvlJc w:val="left"/>
      <w:pPr>
        <w:ind w:left="1637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343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3063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783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503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5223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943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663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7383" w:hanging="360"/>
      </w:pPr>
      <w:rPr>
        <w:rFonts w:ascii="Wingdings" w:hAnsi="Wingdings" w:hint="default"/>
      </w:rPr>
    </w:lvl>
  </w:abstractNum>
  <w:abstractNum w:abstractNumId="17">
    <w:nsid w:val="34A71736"/>
    <w:multiLevelType w:val="hybridMultilevel"/>
    <w:tmpl w:val="57AE1422"/>
    <w:lvl w:ilvl="0" w:tplc="04020001">
      <w:start w:val="1"/>
      <w:numFmt w:val="bullet"/>
      <w:lvlText w:val=""/>
      <w:lvlJc w:val="left"/>
      <w:pPr>
        <w:tabs>
          <w:tab w:val="num" w:pos="1496"/>
        </w:tabs>
        <w:ind w:left="1496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216"/>
        </w:tabs>
        <w:ind w:left="2216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936"/>
        </w:tabs>
        <w:ind w:left="293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56"/>
        </w:tabs>
        <w:ind w:left="365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76"/>
        </w:tabs>
        <w:ind w:left="4376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96"/>
        </w:tabs>
        <w:ind w:left="509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816"/>
        </w:tabs>
        <w:ind w:left="581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536"/>
        </w:tabs>
        <w:ind w:left="6536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56"/>
        </w:tabs>
        <w:ind w:left="7256" w:hanging="360"/>
      </w:pPr>
      <w:rPr>
        <w:rFonts w:ascii="Wingdings" w:hAnsi="Wingdings" w:hint="default"/>
      </w:rPr>
    </w:lvl>
  </w:abstractNum>
  <w:abstractNum w:abstractNumId="18">
    <w:nsid w:val="34D8009E"/>
    <w:multiLevelType w:val="hybridMultilevel"/>
    <w:tmpl w:val="5DE6BBC8"/>
    <w:lvl w:ilvl="0" w:tplc="5F64DE12">
      <w:start w:val="1"/>
      <w:numFmt w:val="decimal"/>
      <w:lvlText w:val="%1."/>
      <w:lvlJc w:val="left"/>
      <w:pPr>
        <w:ind w:left="1980" w:hanging="360"/>
      </w:pPr>
      <w:rPr>
        <w:rFonts w:cs="Times New Roman"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9">
    <w:nsid w:val="3AFD4292"/>
    <w:multiLevelType w:val="multilevel"/>
    <w:tmpl w:val="5B485A2A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927"/>
        </w:tabs>
        <w:ind w:left="927" w:hanging="360"/>
      </w:pPr>
      <w:rPr>
        <w:rFonts w:cs="Times New Roman" w:hint="default"/>
        <w:u w:val="single"/>
      </w:rPr>
    </w:lvl>
    <w:lvl w:ilvl="2">
      <w:start w:val="1"/>
      <w:numFmt w:val="decimal"/>
      <w:isLgl/>
      <w:lvlText w:val="%1.%2.%3."/>
      <w:lvlJc w:val="left"/>
      <w:pPr>
        <w:tabs>
          <w:tab w:val="num" w:pos="1287"/>
        </w:tabs>
        <w:ind w:left="1287" w:hanging="720"/>
      </w:pPr>
      <w:rPr>
        <w:rFonts w:cs="Times New Roman" w:hint="default"/>
        <w:u w:val="single"/>
      </w:rPr>
    </w:lvl>
    <w:lvl w:ilvl="3">
      <w:start w:val="1"/>
      <w:numFmt w:val="decimal"/>
      <w:isLgl/>
      <w:lvlText w:val="%1.%2.%3.%4."/>
      <w:lvlJc w:val="left"/>
      <w:pPr>
        <w:tabs>
          <w:tab w:val="num" w:pos="1287"/>
        </w:tabs>
        <w:ind w:left="1287" w:hanging="720"/>
      </w:pPr>
      <w:rPr>
        <w:rFonts w:cs="Times New Roman" w:hint="default"/>
        <w:u w:val="single"/>
      </w:rPr>
    </w:lvl>
    <w:lvl w:ilvl="4">
      <w:start w:val="1"/>
      <w:numFmt w:val="decimal"/>
      <w:isLgl/>
      <w:lvlText w:val="%1.%2.%3.%4.%5."/>
      <w:lvlJc w:val="left"/>
      <w:pPr>
        <w:tabs>
          <w:tab w:val="num" w:pos="1647"/>
        </w:tabs>
        <w:ind w:left="1647" w:hanging="1080"/>
      </w:pPr>
      <w:rPr>
        <w:rFonts w:cs="Times New Roman" w:hint="default"/>
        <w:u w:val="single"/>
      </w:rPr>
    </w:lvl>
    <w:lvl w:ilvl="5">
      <w:start w:val="1"/>
      <w:numFmt w:val="decimal"/>
      <w:isLgl/>
      <w:lvlText w:val="%1.%2.%3.%4.%5.%6."/>
      <w:lvlJc w:val="left"/>
      <w:pPr>
        <w:tabs>
          <w:tab w:val="num" w:pos="1647"/>
        </w:tabs>
        <w:ind w:left="1647" w:hanging="1080"/>
      </w:pPr>
      <w:rPr>
        <w:rFonts w:cs="Times New Roman" w:hint="default"/>
        <w:u w:val="single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07"/>
        </w:tabs>
        <w:ind w:left="2007" w:hanging="1440"/>
      </w:pPr>
      <w:rPr>
        <w:rFonts w:cs="Times New Roman" w:hint="default"/>
        <w:u w:val="single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07"/>
        </w:tabs>
        <w:ind w:left="2007" w:hanging="1440"/>
      </w:pPr>
      <w:rPr>
        <w:rFonts w:cs="Times New Roman" w:hint="default"/>
        <w:u w:val="single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67"/>
        </w:tabs>
        <w:ind w:left="2367" w:hanging="1800"/>
      </w:pPr>
      <w:rPr>
        <w:rFonts w:cs="Times New Roman" w:hint="default"/>
        <w:u w:val="single"/>
      </w:rPr>
    </w:lvl>
  </w:abstractNum>
  <w:abstractNum w:abstractNumId="20">
    <w:nsid w:val="40AD7879"/>
    <w:multiLevelType w:val="hybridMultilevel"/>
    <w:tmpl w:val="78FE4E60"/>
    <w:lvl w:ilvl="0" w:tplc="0402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21">
    <w:nsid w:val="502901C2"/>
    <w:multiLevelType w:val="hybridMultilevel"/>
    <w:tmpl w:val="258AA0E4"/>
    <w:lvl w:ilvl="0" w:tplc="0402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2">
    <w:nsid w:val="54D0039B"/>
    <w:multiLevelType w:val="hybridMultilevel"/>
    <w:tmpl w:val="DB76CD12"/>
    <w:lvl w:ilvl="0" w:tplc="6E62267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7F50E13"/>
    <w:multiLevelType w:val="hybridMultilevel"/>
    <w:tmpl w:val="420C10A0"/>
    <w:lvl w:ilvl="0" w:tplc="3E12BD6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24">
    <w:nsid w:val="594C7D13"/>
    <w:multiLevelType w:val="hybridMultilevel"/>
    <w:tmpl w:val="0082C840"/>
    <w:lvl w:ilvl="0" w:tplc="6BF62D52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>
    <w:nsid w:val="5C382A9F"/>
    <w:multiLevelType w:val="hybridMultilevel"/>
    <w:tmpl w:val="01A67856"/>
    <w:lvl w:ilvl="0" w:tplc="1018DBC2">
      <w:numFmt w:val="bullet"/>
      <w:pStyle w:val="Normal1"/>
      <w:lvlText w:val=""/>
      <w:lvlJc w:val="left"/>
      <w:pPr>
        <w:tabs>
          <w:tab w:val="num" w:pos="927"/>
        </w:tabs>
        <w:ind w:left="927" w:hanging="567"/>
      </w:pPr>
      <w:rPr>
        <w:rFonts w:ascii="Wingdings 2" w:eastAsia="Times New Roman" w:hAnsi="Wingdings 2" w:hint="default"/>
      </w:rPr>
    </w:lvl>
    <w:lvl w:ilvl="1" w:tplc="040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5FB024C5"/>
    <w:multiLevelType w:val="hybridMultilevel"/>
    <w:tmpl w:val="27E4B3F8"/>
    <w:lvl w:ilvl="0" w:tplc="040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020001">
      <w:start w:val="1"/>
      <w:numFmt w:val="bullet"/>
      <w:lvlText w:val=""/>
      <w:lvlJc w:val="left"/>
      <w:pPr>
        <w:ind w:left="2869" w:hanging="360"/>
      </w:pPr>
      <w:rPr>
        <w:rFonts w:ascii="Symbol" w:hAnsi="Symbol" w:hint="default"/>
      </w:rPr>
    </w:lvl>
    <w:lvl w:ilvl="3" w:tplc="040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68C93135"/>
    <w:multiLevelType w:val="hybridMultilevel"/>
    <w:tmpl w:val="3CA60256"/>
    <w:lvl w:ilvl="0" w:tplc="0402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EDE06694">
      <w:numFmt w:val="bullet"/>
      <w:lvlText w:val="-"/>
      <w:lvlJc w:val="left"/>
      <w:pPr>
        <w:ind w:left="2643" w:hanging="855"/>
      </w:pPr>
      <w:rPr>
        <w:rFonts w:ascii="Times New Roman" w:eastAsia="Times New Roman" w:hAnsi="Times New Roman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8">
    <w:nsid w:val="6B0166B3"/>
    <w:multiLevelType w:val="hybridMultilevel"/>
    <w:tmpl w:val="8182EDE4"/>
    <w:lvl w:ilvl="0" w:tplc="0402000B">
      <w:start w:val="1"/>
      <w:numFmt w:val="bullet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9">
    <w:nsid w:val="6B27159C"/>
    <w:multiLevelType w:val="hybridMultilevel"/>
    <w:tmpl w:val="6C9619F8"/>
    <w:lvl w:ilvl="0" w:tplc="0402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72CA093B"/>
    <w:multiLevelType w:val="hybridMultilevel"/>
    <w:tmpl w:val="A2D68048"/>
    <w:lvl w:ilvl="0" w:tplc="04020001">
      <w:start w:val="1"/>
      <w:numFmt w:val="bullet"/>
      <w:lvlText w:val=""/>
      <w:lvlJc w:val="left"/>
      <w:pPr>
        <w:ind w:left="136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08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24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0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7120" w:hanging="360"/>
      </w:pPr>
      <w:rPr>
        <w:rFonts w:ascii="Wingdings" w:hAnsi="Wingdings" w:hint="default"/>
      </w:rPr>
    </w:lvl>
  </w:abstractNum>
  <w:abstractNum w:abstractNumId="31">
    <w:nsid w:val="78174F11"/>
    <w:multiLevelType w:val="multilevel"/>
    <w:tmpl w:val="59A6B42E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  <w:color w:val="auto"/>
      </w:rPr>
    </w:lvl>
    <w:lvl w:ilvl="1">
      <w:start w:val="7"/>
      <w:numFmt w:val="decimal"/>
      <w:lvlText w:val="%1.%2."/>
      <w:lvlJc w:val="left"/>
      <w:pPr>
        <w:ind w:left="1495" w:hanging="360"/>
      </w:pPr>
      <w:rPr>
        <w:rFonts w:cs="Times New Roman"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cs="Times New Roman"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cs="Times New Roman" w:hint="default"/>
        <w:color w:val="auto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cs="Times New Roman" w:hint="default"/>
        <w:color w:val="auto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cs="Times New Roman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cs="Times New Roman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cs="Times New Roman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cs="Times New Roman" w:hint="default"/>
        <w:color w:val="auto"/>
      </w:rPr>
    </w:lvl>
  </w:abstractNum>
  <w:abstractNum w:abstractNumId="32">
    <w:nsid w:val="7F5C4F8E"/>
    <w:multiLevelType w:val="multilevel"/>
    <w:tmpl w:val="57524D1C"/>
    <w:lvl w:ilvl="0">
      <w:start w:val="1"/>
      <w:numFmt w:val="decimal"/>
      <w:lvlText w:val="%1."/>
      <w:lvlJc w:val="left"/>
      <w:pPr>
        <w:ind w:left="888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  <w:b/>
        <w:u w:val="single"/>
      </w:rPr>
    </w:lvl>
    <w:lvl w:ilvl="2">
      <w:start w:val="1"/>
      <w:numFmt w:val="decimal"/>
      <w:isLgl/>
      <w:lvlText w:val="%1.%2.%3."/>
      <w:lvlJc w:val="left"/>
      <w:pPr>
        <w:ind w:left="1602" w:hanging="720"/>
      </w:pPr>
      <w:rPr>
        <w:rFonts w:cs="Times New Roman" w:hint="default"/>
        <w:b w:val="0"/>
        <w:u w:val="none"/>
      </w:rPr>
    </w:lvl>
    <w:lvl w:ilvl="3">
      <w:start w:val="1"/>
      <w:numFmt w:val="decimal"/>
      <w:isLgl/>
      <w:lvlText w:val="%1.%2.%3.%4."/>
      <w:lvlJc w:val="left"/>
      <w:pPr>
        <w:ind w:left="1779" w:hanging="720"/>
      </w:pPr>
      <w:rPr>
        <w:rFonts w:cs="Times New Roman" w:hint="default"/>
        <w:b w:val="0"/>
        <w:u w:val="none"/>
      </w:rPr>
    </w:lvl>
    <w:lvl w:ilvl="4">
      <w:start w:val="1"/>
      <w:numFmt w:val="decimal"/>
      <w:isLgl/>
      <w:lvlText w:val="%1.%2.%3.%4.%5."/>
      <w:lvlJc w:val="left"/>
      <w:pPr>
        <w:ind w:left="2316" w:hanging="1080"/>
      </w:pPr>
      <w:rPr>
        <w:rFonts w:cs="Times New Roman" w:hint="default"/>
        <w:b w:val="0"/>
        <w:u w:val="none"/>
      </w:rPr>
    </w:lvl>
    <w:lvl w:ilvl="5">
      <w:start w:val="1"/>
      <w:numFmt w:val="decimal"/>
      <w:isLgl/>
      <w:lvlText w:val="%1.%2.%3.%4.%5.%6."/>
      <w:lvlJc w:val="left"/>
      <w:pPr>
        <w:ind w:left="2493" w:hanging="1080"/>
      </w:pPr>
      <w:rPr>
        <w:rFonts w:cs="Times New Roman" w:hint="default"/>
        <w:b w:val="0"/>
        <w:u w:val="none"/>
      </w:rPr>
    </w:lvl>
    <w:lvl w:ilvl="6">
      <w:start w:val="1"/>
      <w:numFmt w:val="decimal"/>
      <w:isLgl/>
      <w:lvlText w:val="%1.%2.%3.%4.%5.%6.%7."/>
      <w:lvlJc w:val="left"/>
      <w:pPr>
        <w:ind w:left="3030" w:hanging="1440"/>
      </w:pPr>
      <w:rPr>
        <w:rFonts w:cs="Times New Roman" w:hint="default"/>
        <w:b w:val="0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3207" w:hanging="1440"/>
      </w:pPr>
      <w:rPr>
        <w:rFonts w:cs="Times New Roman" w:hint="default"/>
        <w:b w:val="0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3744" w:hanging="1800"/>
      </w:pPr>
      <w:rPr>
        <w:rFonts w:cs="Times New Roman" w:hint="default"/>
        <w:b w:val="0"/>
        <w:u w:val="none"/>
      </w:rPr>
    </w:lvl>
  </w:abstractNum>
  <w:num w:numId="1">
    <w:abstractNumId w:val="24"/>
  </w:num>
  <w:num w:numId="2">
    <w:abstractNumId w:val="4"/>
  </w:num>
  <w:num w:numId="3">
    <w:abstractNumId w:val="32"/>
  </w:num>
  <w:num w:numId="4">
    <w:abstractNumId w:val="2"/>
  </w:num>
  <w:num w:numId="5">
    <w:abstractNumId w:val="13"/>
  </w:num>
  <w:num w:numId="6">
    <w:abstractNumId w:val="3"/>
  </w:num>
  <w:num w:numId="7">
    <w:abstractNumId w:val="11"/>
  </w:num>
  <w:num w:numId="8">
    <w:abstractNumId w:val="5"/>
  </w:num>
  <w:num w:numId="9">
    <w:abstractNumId w:val="31"/>
  </w:num>
  <w:num w:numId="10">
    <w:abstractNumId w:val="16"/>
  </w:num>
  <w:num w:numId="11">
    <w:abstractNumId w:val="26"/>
  </w:num>
  <w:num w:numId="12">
    <w:abstractNumId w:val="30"/>
  </w:num>
  <w:num w:numId="13">
    <w:abstractNumId w:val="6"/>
  </w:num>
  <w:num w:numId="14">
    <w:abstractNumId w:val="18"/>
  </w:num>
  <w:num w:numId="15">
    <w:abstractNumId w:val="15"/>
  </w:num>
  <w:num w:numId="16">
    <w:abstractNumId w:val="29"/>
  </w:num>
  <w:num w:numId="17">
    <w:abstractNumId w:val="19"/>
  </w:num>
  <w:num w:numId="18">
    <w:abstractNumId w:val="8"/>
  </w:num>
  <w:num w:numId="19">
    <w:abstractNumId w:val="23"/>
  </w:num>
  <w:num w:numId="20">
    <w:abstractNumId w:val="10"/>
  </w:num>
  <w:num w:numId="21">
    <w:abstractNumId w:val="20"/>
  </w:num>
  <w:num w:numId="22">
    <w:abstractNumId w:val="28"/>
  </w:num>
  <w:num w:numId="23">
    <w:abstractNumId w:val="27"/>
  </w:num>
  <w:num w:numId="24">
    <w:abstractNumId w:val="17"/>
  </w:num>
  <w:num w:numId="25">
    <w:abstractNumId w:val="9"/>
  </w:num>
  <w:num w:numId="26">
    <w:abstractNumId w:val="21"/>
  </w:num>
  <w:num w:numId="27">
    <w:abstractNumId w:val="14"/>
  </w:num>
  <w:num w:numId="28">
    <w:abstractNumId w:val="7"/>
  </w:num>
  <w:num w:numId="2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2"/>
  </w:num>
  <w:num w:numId="31">
    <w:abstractNumId w:val="22"/>
  </w:num>
  <w:num w:numId="32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trackRevisions/>
  <w:defaultTabStop w:val="708"/>
  <w:hyphenationZone w:val="425"/>
  <w:drawingGridHorizontalSpacing w:val="321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07EED"/>
    <w:rsid w:val="00001F5A"/>
    <w:rsid w:val="000026CC"/>
    <w:rsid w:val="000041C3"/>
    <w:rsid w:val="0001782C"/>
    <w:rsid w:val="00020E6F"/>
    <w:rsid w:val="0002219E"/>
    <w:rsid w:val="00024685"/>
    <w:rsid w:val="00033D80"/>
    <w:rsid w:val="0004666B"/>
    <w:rsid w:val="000530BF"/>
    <w:rsid w:val="00062949"/>
    <w:rsid w:val="00063200"/>
    <w:rsid w:val="00064C31"/>
    <w:rsid w:val="00073300"/>
    <w:rsid w:val="0007411D"/>
    <w:rsid w:val="000778CC"/>
    <w:rsid w:val="000840D1"/>
    <w:rsid w:val="00085491"/>
    <w:rsid w:val="000909B0"/>
    <w:rsid w:val="0009447A"/>
    <w:rsid w:val="000944F2"/>
    <w:rsid w:val="000A2E20"/>
    <w:rsid w:val="000A4538"/>
    <w:rsid w:val="000A47DB"/>
    <w:rsid w:val="000A6F74"/>
    <w:rsid w:val="000A7263"/>
    <w:rsid w:val="000A7F67"/>
    <w:rsid w:val="000B01AE"/>
    <w:rsid w:val="000B0304"/>
    <w:rsid w:val="000B0880"/>
    <w:rsid w:val="000B5114"/>
    <w:rsid w:val="000B6474"/>
    <w:rsid w:val="000B6FEB"/>
    <w:rsid w:val="000B75E5"/>
    <w:rsid w:val="000C0A8C"/>
    <w:rsid w:val="000E1D9A"/>
    <w:rsid w:val="000E3596"/>
    <w:rsid w:val="000F1508"/>
    <w:rsid w:val="000F1853"/>
    <w:rsid w:val="00111898"/>
    <w:rsid w:val="001179F9"/>
    <w:rsid w:val="00121505"/>
    <w:rsid w:val="00122E59"/>
    <w:rsid w:val="00133A03"/>
    <w:rsid w:val="00156B76"/>
    <w:rsid w:val="00193645"/>
    <w:rsid w:val="001936CB"/>
    <w:rsid w:val="00194677"/>
    <w:rsid w:val="001A1794"/>
    <w:rsid w:val="001A275A"/>
    <w:rsid w:val="001B0FCA"/>
    <w:rsid w:val="001B48D3"/>
    <w:rsid w:val="001B5985"/>
    <w:rsid w:val="001B7690"/>
    <w:rsid w:val="001B7CAF"/>
    <w:rsid w:val="001C1ABF"/>
    <w:rsid w:val="001D264C"/>
    <w:rsid w:val="001D4C71"/>
    <w:rsid w:val="001E372F"/>
    <w:rsid w:val="001E4DCF"/>
    <w:rsid w:val="001E626E"/>
    <w:rsid w:val="001F1790"/>
    <w:rsid w:val="001F5AD3"/>
    <w:rsid w:val="0021139F"/>
    <w:rsid w:val="00215AD9"/>
    <w:rsid w:val="002224E9"/>
    <w:rsid w:val="00233DD5"/>
    <w:rsid w:val="002514D7"/>
    <w:rsid w:val="00252CE2"/>
    <w:rsid w:val="00253148"/>
    <w:rsid w:val="00254805"/>
    <w:rsid w:val="002602C5"/>
    <w:rsid w:val="002747E0"/>
    <w:rsid w:val="002800AF"/>
    <w:rsid w:val="00295320"/>
    <w:rsid w:val="00295A8B"/>
    <w:rsid w:val="002A215E"/>
    <w:rsid w:val="002A2721"/>
    <w:rsid w:val="002A3772"/>
    <w:rsid w:val="002D3985"/>
    <w:rsid w:val="002D7C5C"/>
    <w:rsid w:val="002E67AB"/>
    <w:rsid w:val="002F5C4A"/>
    <w:rsid w:val="0030090E"/>
    <w:rsid w:val="00300934"/>
    <w:rsid w:val="0030142D"/>
    <w:rsid w:val="00303C80"/>
    <w:rsid w:val="00313231"/>
    <w:rsid w:val="003161EB"/>
    <w:rsid w:val="00340A8B"/>
    <w:rsid w:val="003448CA"/>
    <w:rsid w:val="003479BA"/>
    <w:rsid w:val="00351404"/>
    <w:rsid w:val="00353FAF"/>
    <w:rsid w:val="00354BFB"/>
    <w:rsid w:val="00355215"/>
    <w:rsid w:val="00356C25"/>
    <w:rsid w:val="00361D66"/>
    <w:rsid w:val="00365C72"/>
    <w:rsid w:val="00371F61"/>
    <w:rsid w:val="00374A65"/>
    <w:rsid w:val="003757DE"/>
    <w:rsid w:val="00381B0F"/>
    <w:rsid w:val="00381F14"/>
    <w:rsid w:val="003822A0"/>
    <w:rsid w:val="00387DB3"/>
    <w:rsid w:val="00397871"/>
    <w:rsid w:val="00397FEC"/>
    <w:rsid w:val="003A11EB"/>
    <w:rsid w:val="003B1C52"/>
    <w:rsid w:val="003B384A"/>
    <w:rsid w:val="003B4E0B"/>
    <w:rsid w:val="003B7711"/>
    <w:rsid w:val="003C0EDF"/>
    <w:rsid w:val="003C280A"/>
    <w:rsid w:val="003C560C"/>
    <w:rsid w:val="003C7127"/>
    <w:rsid w:val="003D3D2C"/>
    <w:rsid w:val="003E0E70"/>
    <w:rsid w:val="003E111C"/>
    <w:rsid w:val="003E4157"/>
    <w:rsid w:val="003E5E80"/>
    <w:rsid w:val="003F0607"/>
    <w:rsid w:val="00402D4A"/>
    <w:rsid w:val="00402EDC"/>
    <w:rsid w:val="004035F9"/>
    <w:rsid w:val="00426B4C"/>
    <w:rsid w:val="004312DB"/>
    <w:rsid w:val="00431AF5"/>
    <w:rsid w:val="00432B5B"/>
    <w:rsid w:val="00434231"/>
    <w:rsid w:val="00434571"/>
    <w:rsid w:val="00436ABC"/>
    <w:rsid w:val="00436F2E"/>
    <w:rsid w:val="0044456E"/>
    <w:rsid w:val="0045702F"/>
    <w:rsid w:val="00462BD6"/>
    <w:rsid w:val="004658DC"/>
    <w:rsid w:val="0047155E"/>
    <w:rsid w:val="004718F4"/>
    <w:rsid w:val="00485A4A"/>
    <w:rsid w:val="004A121E"/>
    <w:rsid w:val="004B42E8"/>
    <w:rsid w:val="004B765B"/>
    <w:rsid w:val="004C6A4E"/>
    <w:rsid w:val="004D3E78"/>
    <w:rsid w:val="004E46BC"/>
    <w:rsid w:val="004E782D"/>
    <w:rsid w:val="004E7994"/>
    <w:rsid w:val="004F3019"/>
    <w:rsid w:val="005027C5"/>
    <w:rsid w:val="00502DDA"/>
    <w:rsid w:val="00503394"/>
    <w:rsid w:val="005344F0"/>
    <w:rsid w:val="00536989"/>
    <w:rsid w:val="005500A3"/>
    <w:rsid w:val="00553453"/>
    <w:rsid w:val="00556414"/>
    <w:rsid w:val="00560357"/>
    <w:rsid w:val="005624F7"/>
    <w:rsid w:val="00565E8F"/>
    <w:rsid w:val="005677A0"/>
    <w:rsid w:val="00570FD4"/>
    <w:rsid w:val="00572613"/>
    <w:rsid w:val="00575F7C"/>
    <w:rsid w:val="00584C58"/>
    <w:rsid w:val="00586D4D"/>
    <w:rsid w:val="005875BE"/>
    <w:rsid w:val="00590FA9"/>
    <w:rsid w:val="005946D5"/>
    <w:rsid w:val="00597AD0"/>
    <w:rsid w:val="005A7191"/>
    <w:rsid w:val="005B7740"/>
    <w:rsid w:val="005C2B18"/>
    <w:rsid w:val="005D09EC"/>
    <w:rsid w:val="005D4EBB"/>
    <w:rsid w:val="005E05FB"/>
    <w:rsid w:val="005E3286"/>
    <w:rsid w:val="005F0B18"/>
    <w:rsid w:val="005F21C2"/>
    <w:rsid w:val="00603BF2"/>
    <w:rsid w:val="00605B2F"/>
    <w:rsid w:val="00606558"/>
    <w:rsid w:val="006077C9"/>
    <w:rsid w:val="00607AB9"/>
    <w:rsid w:val="006204CC"/>
    <w:rsid w:val="006315DC"/>
    <w:rsid w:val="00634086"/>
    <w:rsid w:val="0063667A"/>
    <w:rsid w:val="006366DF"/>
    <w:rsid w:val="00640114"/>
    <w:rsid w:val="00646658"/>
    <w:rsid w:val="00650120"/>
    <w:rsid w:val="00651387"/>
    <w:rsid w:val="00663E0B"/>
    <w:rsid w:val="006717AE"/>
    <w:rsid w:val="00673FBC"/>
    <w:rsid w:val="006743F3"/>
    <w:rsid w:val="0068352D"/>
    <w:rsid w:val="00692761"/>
    <w:rsid w:val="00695C4E"/>
    <w:rsid w:val="006967A0"/>
    <w:rsid w:val="006A3724"/>
    <w:rsid w:val="006B4BFD"/>
    <w:rsid w:val="006C0142"/>
    <w:rsid w:val="006C1513"/>
    <w:rsid w:val="006C445B"/>
    <w:rsid w:val="006C701D"/>
    <w:rsid w:val="006C74A9"/>
    <w:rsid w:val="006E2164"/>
    <w:rsid w:val="006F0F83"/>
    <w:rsid w:val="006F600B"/>
    <w:rsid w:val="007035A1"/>
    <w:rsid w:val="00706485"/>
    <w:rsid w:val="00707B4C"/>
    <w:rsid w:val="00717913"/>
    <w:rsid w:val="00720BB0"/>
    <w:rsid w:val="00723163"/>
    <w:rsid w:val="0072396D"/>
    <w:rsid w:val="00724841"/>
    <w:rsid w:val="00725E6A"/>
    <w:rsid w:val="0073305C"/>
    <w:rsid w:val="00737493"/>
    <w:rsid w:val="00743E2B"/>
    <w:rsid w:val="00766497"/>
    <w:rsid w:val="00772255"/>
    <w:rsid w:val="0077434F"/>
    <w:rsid w:val="0077557B"/>
    <w:rsid w:val="00782E0A"/>
    <w:rsid w:val="00795C0D"/>
    <w:rsid w:val="00796CEC"/>
    <w:rsid w:val="007A0B6A"/>
    <w:rsid w:val="007A4936"/>
    <w:rsid w:val="007A5BD7"/>
    <w:rsid w:val="007B2427"/>
    <w:rsid w:val="007B4D62"/>
    <w:rsid w:val="007B5150"/>
    <w:rsid w:val="007B7EEE"/>
    <w:rsid w:val="007C1896"/>
    <w:rsid w:val="007D0075"/>
    <w:rsid w:val="007D0DCE"/>
    <w:rsid w:val="007D1EF8"/>
    <w:rsid w:val="007D504C"/>
    <w:rsid w:val="007D52A0"/>
    <w:rsid w:val="007D61D6"/>
    <w:rsid w:val="007E1F7A"/>
    <w:rsid w:val="007F59D5"/>
    <w:rsid w:val="007F5BBC"/>
    <w:rsid w:val="00804C37"/>
    <w:rsid w:val="008065BB"/>
    <w:rsid w:val="00806880"/>
    <w:rsid w:val="00815C4A"/>
    <w:rsid w:val="00822603"/>
    <w:rsid w:val="0082274B"/>
    <w:rsid w:val="00826077"/>
    <w:rsid w:val="00831178"/>
    <w:rsid w:val="00835A42"/>
    <w:rsid w:val="00847A63"/>
    <w:rsid w:val="00847B6A"/>
    <w:rsid w:val="00851935"/>
    <w:rsid w:val="008535D3"/>
    <w:rsid w:val="008667F1"/>
    <w:rsid w:val="0086687C"/>
    <w:rsid w:val="00867610"/>
    <w:rsid w:val="00880890"/>
    <w:rsid w:val="0088428E"/>
    <w:rsid w:val="00884AC8"/>
    <w:rsid w:val="00886538"/>
    <w:rsid w:val="00886589"/>
    <w:rsid w:val="008A2FAA"/>
    <w:rsid w:val="008B3A54"/>
    <w:rsid w:val="008C1008"/>
    <w:rsid w:val="008C2C5D"/>
    <w:rsid w:val="008F02E8"/>
    <w:rsid w:val="008F2953"/>
    <w:rsid w:val="00904631"/>
    <w:rsid w:val="00905588"/>
    <w:rsid w:val="00917C09"/>
    <w:rsid w:val="00925DCC"/>
    <w:rsid w:val="009274A1"/>
    <w:rsid w:val="009309E6"/>
    <w:rsid w:val="009329CD"/>
    <w:rsid w:val="0093586C"/>
    <w:rsid w:val="00943148"/>
    <w:rsid w:val="009441E7"/>
    <w:rsid w:val="00952E10"/>
    <w:rsid w:val="00952EC3"/>
    <w:rsid w:val="00957CB7"/>
    <w:rsid w:val="00964D41"/>
    <w:rsid w:val="00981E39"/>
    <w:rsid w:val="0098456B"/>
    <w:rsid w:val="009910E2"/>
    <w:rsid w:val="009A250E"/>
    <w:rsid w:val="009A351C"/>
    <w:rsid w:val="009A4175"/>
    <w:rsid w:val="009A6677"/>
    <w:rsid w:val="009B3EDE"/>
    <w:rsid w:val="009B7B76"/>
    <w:rsid w:val="009D084A"/>
    <w:rsid w:val="009D330F"/>
    <w:rsid w:val="009D39CC"/>
    <w:rsid w:val="009E12FA"/>
    <w:rsid w:val="009E4DAB"/>
    <w:rsid w:val="009E6F4B"/>
    <w:rsid w:val="009F2D5C"/>
    <w:rsid w:val="009F6D9A"/>
    <w:rsid w:val="00A01127"/>
    <w:rsid w:val="00A03054"/>
    <w:rsid w:val="00A03D33"/>
    <w:rsid w:val="00A0574C"/>
    <w:rsid w:val="00A06363"/>
    <w:rsid w:val="00A1333D"/>
    <w:rsid w:val="00A17DB7"/>
    <w:rsid w:val="00A214E6"/>
    <w:rsid w:val="00A215B8"/>
    <w:rsid w:val="00A21A7A"/>
    <w:rsid w:val="00A32738"/>
    <w:rsid w:val="00A362D1"/>
    <w:rsid w:val="00A40C28"/>
    <w:rsid w:val="00A449F6"/>
    <w:rsid w:val="00A4624B"/>
    <w:rsid w:val="00A50B6B"/>
    <w:rsid w:val="00A50F6F"/>
    <w:rsid w:val="00A5699C"/>
    <w:rsid w:val="00A64CEA"/>
    <w:rsid w:val="00A72BDB"/>
    <w:rsid w:val="00A73D43"/>
    <w:rsid w:val="00A742FA"/>
    <w:rsid w:val="00A76CF0"/>
    <w:rsid w:val="00A807DD"/>
    <w:rsid w:val="00A8594B"/>
    <w:rsid w:val="00A865BB"/>
    <w:rsid w:val="00A9565E"/>
    <w:rsid w:val="00A97FE0"/>
    <w:rsid w:val="00AA0ABC"/>
    <w:rsid w:val="00AA6077"/>
    <w:rsid w:val="00AA663A"/>
    <w:rsid w:val="00AB1E66"/>
    <w:rsid w:val="00AC622E"/>
    <w:rsid w:val="00AC7E87"/>
    <w:rsid w:val="00AD3791"/>
    <w:rsid w:val="00AD3BA2"/>
    <w:rsid w:val="00AE37F3"/>
    <w:rsid w:val="00AE5D16"/>
    <w:rsid w:val="00AE637B"/>
    <w:rsid w:val="00AE71AC"/>
    <w:rsid w:val="00AE7EB0"/>
    <w:rsid w:val="00B05BE0"/>
    <w:rsid w:val="00B05EF2"/>
    <w:rsid w:val="00B07484"/>
    <w:rsid w:val="00B3001E"/>
    <w:rsid w:val="00B3662D"/>
    <w:rsid w:val="00B37DD3"/>
    <w:rsid w:val="00B45DCA"/>
    <w:rsid w:val="00B52A0D"/>
    <w:rsid w:val="00B55ADF"/>
    <w:rsid w:val="00B63440"/>
    <w:rsid w:val="00B80F21"/>
    <w:rsid w:val="00B81F20"/>
    <w:rsid w:val="00B83D54"/>
    <w:rsid w:val="00B853CB"/>
    <w:rsid w:val="00B857A5"/>
    <w:rsid w:val="00B91F29"/>
    <w:rsid w:val="00BA7D40"/>
    <w:rsid w:val="00BC1FE2"/>
    <w:rsid w:val="00BC57B5"/>
    <w:rsid w:val="00BC650D"/>
    <w:rsid w:val="00BC7E25"/>
    <w:rsid w:val="00BD17B5"/>
    <w:rsid w:val="00BD18D7"/>
    <w:rsid w:val="00C04C92"/>
    <w:rsid w:val="00C079F4"/>
    <w:rsid w:val="00C178DD"/>
    <w:rsid w:val="00C27EB0"/>
    <w:rsid w:val="00C33B8D"/>
    <w:rsid w:val="00C458C5"/>
    <w:rsid w:val="00C45B53"/>
    <w:rsid w:val="00C51278"/>
    <w:rsid w:val="00C5175F"/>
    <w:rsid w:val="00C527CB"/>
    <w:rsid w:val="00C55164"/>
    <w:rsid w:val="00C5542A"/>
    <w:rsid w:val="00C606B9"/>
    <w:rsid w:val="00C67B55"/>
    <w:rsid w:val="00C70FA4"/>
    <w:rsid w:val="00C75CC3"/>
    <w:rsid w:val="00C76D30"/>
    <w:rsid w:val="00C80015"/>
    <w:rsid w:val="00C81DBF"/>
    <w:rsid w:val="00C842A6"/>
    <w:rsid w:val="00C843FB"/>
    <w:rsid w:val="00C85B11"/>
    <w:rsid w:val="00C86135"/>
    <w:rsid w:val="00C87EBD"/>
    <w:rsid w:val="00C90BA4"/>
    <w:rsid w:val="00C93477"/>
    <w:rsid w:val="00CA34DE"/>
    <w:rsid w:val="00CA6FB3"/>
    <w:rsid w:val="00CA77CF"/>
    <w:rsid w:val="00CA7946"/>
    <w:rsid w:val="00CB4518"/>
    <w:rsid w:val="00CC5DD5"/>
    <w:rsid w:val="00D000DA"/>
    <w:rsid w:val="00D11616"/>
    <w:rsid w:val="00D1216C"/>
    <w:rsid w:val="00D179DA"/>
    <w:rsid w:val="00D218E3"/>
    <w:rsid w:val="00D22B8C"/>
    <w:rsid w:val="00D24BE6"/>
    <w:rsid w:val="00D26C48"/>
    <w:rsid w:val="00D400A9"/>
    <w:rsid w:val="00D439F1"/>
    <w:rsid w:val="00D520DB"/>
    <w:rsid w:val="00D57745"/>
    <w:rsid w:val="00D75DC7"/>
    <w:rsid w:val="00D80B59"/>
    <w:rsid w:val="00D819E9"/>
    <w:rsid w:val="00D96737"/>
    <w:rsid w:val="00DB10C7"/>
    <w:rsid w:val="00DC30E8"/>
    <w:rsid w:val="00DC7715"/>
    <w:rsid w:val="00DD06C1"/>
    <w:rsid w:val="00DD5183"/>
    <w:rsid w:val="00DF4741"/>
    <w:rsid w:val="00DF5397"/>
    <w:rsid w:val="00DF6814"/>
    <w:rsid w:val="00E02964"/>
    <w:rsid w:val="00E07EED"/>
    <w:rsid w:val="00E10691"/>
    <w:rsid w:val="00E13819"/>
    <w:rsid w:val="00E43C3D"/>
    <w:rsid w:val="00E504EC"/>
    <w:rsid w:val="00E6417B"/>
    <w:rsid w:val="00E652D8"/>
    <w:rsid w:val="00E71BAD"/>
    <w:rsid w:val="00ED4B99"/>
    <w:rsid w:val="00ED7BBF"/>
    <w:rsid w:val="00EE0F2C"/>
    <w:rsid w:val="00EF0314"/>
    <w:rsid w:val="00EF1148"/>
    <w:rsid w:val="00EF667E"/>
    <w:rsid w:val="00EF7AF9"/>
    <w:rsid w:val="00F00FBB"/>
    <w:rsid w:val="00F01B83"/>
    <w:rsid w:val="00F07AC0"/>
    <w:rsid w:val="00F128B7"/>
    <w:rsid w:val="00F21394"/>
    <w:rsid w:val="00F2146D"/>
    <w:rsid w:val="00F343DB"/>
    <w:rsid w:val="00F36232"/>
    <w:rsid w:val="00F45C8E"/>
    <w:rsid w:val="00F559EA"/>
    <w:rsid w:val="00F630E5"/>
    <w:rsid w:val="00F66293"/>
    <w:rsid w:val="00F82D25"/>
    <w:rsid w:val="00F86783"/>
    <w:rsid w:val="00F950E5"/>
    <w:rsid w:val="00F952EC"/>
    <w:rsid w:val="00FA1CF0"/>
    <w:rsid w:val="00FA5B03"/>
    <w:rsid w:val="00FB02D9"/>
    <w:rsid w:val="00FC279F"/>
    <w:rsid w:val="00FF022F"/>
    <w:rsid w:val="00FF54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1A7A"/>
    <w:rPr>
      <w:rFonts w:ascii="Arial" w:hAnsi="Arial"/>
      <w:b/>
      <w:bCs/>
      <w:color w:val="000000"/>
      <w:sz w:val="32"/>
      <w:szCs w:val="32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782E0A"/>
    <w:pPr>
      <w:keepNext/>
      <w:jc w:val="center"/>
      <w:outlineLvl w:val="0"/>
    </w:pPr>
    <w:rPr>
      <w:b w:val="0"/>
      <w:bCs w:val="0"/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A21A7A"/>
    <w:pPr>
      <w:keepNext/>
      <w:tabs>
        <w:tab w:val="num" w:pos="1800"/>
      </w:tabs>
      <w:suppressAutoHyphens/>
      <w:spacing w:before="240" w:after="60"/>
      <w:ind w:left="1800" w:hanging="360"/>
      <w:outlineLvl w:val="1"/>
    </w:pPr>
    <w:rPr>
      <w:rFonts w:cs="Arial"/>
      <w:i/>
      <w:iCs/>
      <w:color w:val="auto"/>
      <w:sz w:val="28"/>
      <w:szCs w:val="28"/>
      <w:lang w:eastAsia="ar-SA"/>
    </w:rPr>
  </w:style>
  <w:style w:type="paragraph" w:styleId="Heading3">
    <w:name w:val="heading 3"/>
    <w:basedOn w:val="Normal"/>
    <w:next w:val="Normal"/>
    <w:link w:val="Heading3Char"/>
    <w:uiPriority w:val="99"/>
    <w:qFormat/>
    <w:rsid w:val="00A21A7A"/>
    <w:pPr>
      <w:keepNext/>
      <w:spacing w:before="240" w:after="60"/>
      <w:outlineLvl w:val="2"/>
    </w:pPr>
    <w:rPr>
      <w:rFonts w:cs="Arial"/>
      <w:color w:val="auto"/>
      <w:sz w:val="26"/>
      <w:szCs w:val="26"/>
      <w:lang w:val="en-GB"/>
    </w:rPr>
  </w:style>
  <w:style w:type="paragraph" w:styleId="Heading5">
    <w:name w:val="heading 5"/>
    <w:basedOn w:val="Normal"/>
    <w:next w:val="Normal"/>
    <w:link w:val="Heading5Char"/>
    <w:uiPriority w:val="99"/>
    <w:qFormat/>
    <w:rsid w:val="00A21A7A"/>
    <w:pPr>
      <w:spacing w:before="240" w:after="60" w:line="276" w:lineRule="auto"/>
      <w:outlineLvl w:val="4"/>
    </w:pPr>
    <w:rPr>
      <w:rFonts w:ascii="Calibri" w:hAnsi="Calibri"/>
      <w:i/>
      <w:iCs/>
      <w:color w:val="auto"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B91F29"/>
    <w:rPr>
      <w:rFonts w:ascii="Cambria" w:hAnsi="Cambria" w:cs="Times New Roman"/>
      <w:b/>
      <w:bCs/>
      <w:color w:val="000000"/>
      <w:kern w:val="32"/>
      <w:sz w:val="32"/>
      <w:szCs w:val="32"/>
      <w:lang w:eastAsia="en-US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B91F29"/>
    <w:rPr>
      <w:rFonts w:ascii="Cambria" w:hAnsi="Cambria" w:cs="Times New Roman"/>
      <w:b/>
      <w:bCs/>
      <w:i/>
      <w:iCs/>
      <w:color w:val="000000"/>
      <w:sz w:val="28"/>
      <w:szCs w:val="28"/>
      <w:lang w:eastAsia="en-US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B91F29"/>
    <w:rPr>
      <w:rFonts w:ascii="Cambria" w:hAnsi="Cambria" w:cs="Times New Roman"/>
      <w:b/>
      <w:bCs/>
      <w:color w:val="000000"/>
      <w:sz w:val="26"/>
      <w:szCs w:val="26"/>
      <w:lang w:eastAsia="en-US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B91F29"/>
    <w:rPr>
      <w:rFonts w:ascii="Calibri" w:hAnsi="Calibri" w:cs="Times New Roman"/>
      <w:b/>
      <w:bCs/>
      <w:i/>
      <w:iCs/>
      <w:color w:val="000000"/>
      <w:sz w:val="26"/>
      <w:szCs w:val="26"/>
      <w:lang w:eastAsia="en-US"/>
    </w:rPr>
  </w:style>
  <w:style w:type="paragraph" w:customStyle="1" w:styleId="a">
    <w:name w:val="Знак Знак Знак Знак Знак"/>
    <w:basedOn w:val="Normal"/>
    <w:uiPriority w:val="99"/>
    <w:rsid w:val="00634086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Default">
    <w:name w:val="Default"/>
    <w:uiPriority w:val="99"/>
    <w:rsid w:val="00634086"/>
    <w:pPr>
      <w:autoSpaceDE w:val="0"/>
      <w:autoSpaceDN w:val="0"/>
      <w:adjustRightInd w:val="0"/>
    </w:pPr>
    <w:rPr>
      <w:color w:val="000000"/>
      <w:sz w:val="24"/>
      <w:szCs w:val="24"/>
      <w:lang w:val="en-US" w:eastAsia="en-US"/>
    </w:rPr>
  </w:style>
  <w:style w:type="paragraph" w:customStyle="1" w:styleId="CharCharChar">
    <w:name w:val="Char Char Char Знак Знак"/>
    <w:basedOn w:val="Normal"/>
    <w:uiPriority w:val="99"/>
    <w:rsid w:val="00634086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Header">
    <w:name w:val="header"/>
    <w:basedOn w:val="Normal"/>
    <w:link w:val="HeaderChar"/>
    <w:uiPriority w:val="99"/>
    <w:rsid w:val="00D24BE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B91F29"/>
    <w:rPr>
      <w:rFonts w:ascii="Arial" w:hAnsi="Arial" w:cs="Times New Roman"/>
      <w:b/>
      <w:bCs/>
      <w:color w:val="000000"/>
      <w:sz w:val="32"/>
      <w:szCs w:val="32"/>
      <w:lang w:eastAsia="en-US"/>
    </w:rPr>
  </w:style>
  <w:style w:type="paragraph" w:styleId="Footer">
    <w:name w:val="footer"/>
    <w:basedOn w:val="Normal"/>
    <w:link w:val="FooterChar"/>
    <w:uiPriority w:val="99"/>
    <w:rsid w:val="00D24BE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B91F29"/>
    <w:rPr>
      <w:rFonts w:ascii="Arial" w:hAnsi="Arial" w:cs="Times New Roman"/>
      <w:b/>
      <w:bCs/>
      <w:color w:val="000000"/>
      <w:sz w:val="32"/>
      <w:szCs w:val="32"/>
      <w:lang w:eastAsia="en-US"/>
    </w:rPr>
  </w:style>
  <w:style w:type="character" w:styleId="Hyperlink">
    <w:name w:val="Hyperlink"/>
    <w:basedOn w:val="DefaultParagraphFont"/>
    <w:uiPriority w:val="99"/>
    <w:rsid w:val="00743E2B"/>
    <w:rPr>
      <w:rFonts w:cs="Times New Roman"/>
      <w:color w:val="0000FF"/>
      <w:u w:val="single"/>
    </w:rPr>
  </w:style>
  <w:style w:type="paragraph" w:customStyle="1" w:styleId="10">
    <w:name w:val="Знак Знак Знак Знак Знак1"/>
    <w:basedOn w:val="Normal"/>
    <w:uiPriority w:val="99"/>
    <w:rsid w:val="00A21A7A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Char2">
    <w:name w:val="Char Char Char2"/>
    <w:basedOn w:val="Normal"/>
    <w:uiPriority w:val="99"/>
    <w:rsid w:val="00A21A7A"/>
    <w:pPr>
      <w:tabs>
        <w:tab w:val="left" w:pos="709"/>
      </w:tabs>
    </w:pPr>
    <w:rPr>
      <w:rFonts w:ascii="Tahoma" w:hAnsi="Tahoma"/>
      <w:b w:val="0"/>
      <w:bCs w:val="0"/>
      <w:color w:val="auto"/>
      <w:sz w:val="24"/>
      <w:szCs w:val="24"/>
      <w:lang w:val="pl-PL" w:eastAsia="pl-PL"/>
    </w:rPr>
  </w:style>
  <w:style w:type="paragraph" w:customStyle="1" w:styleId="CharCharCharCharCharCharCharCharCharCharCharCharCharCharChar">
    <w:name w:val="Char Char Char Char Char Char Char Char Char Char Char Char Char Char Char"/>
    <w:basedOn w:val="Normal"/>
    <w:uiPriority w:val="99"/>
    <w:rsid w:val="00A21A7A"/>
    <w:pPr>
      <w:tabs>
        <w:tab w:val="left" w:pos="709"/>
      </w:tabs>
      <w:jc w:val="both"/>
    </w:pPr>
    <w:rPr>
      <w:rFonts w:ascii="Tahoma" w:hAnsi="Tahoma" w:cs="Arial"/>
      <w:b w:val="0"/>
      <w:bCs w:val="0"/>
      <w:color w:val="auto"/>
      <w:sz w:val="20"/>
      <w:szCs w:val="20"/>
      <w:lang w:val="pl-PL" w:eastAsia="pl-PL"/>
    </w:rPr>
  </w:style>
  <w:style w:type="paragraph" w:customStyle="1" w:styleId="Char">
    <w:name w:val="Знак Знак Char"/>
    <w:basedOn w:val="Normal"/>
    <w:uiPriority w:val="99"/>
    <w:rsid w:val="00A21A7A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BodyText">
    <w:name w:val="Body Text"/>
    <w:basedOn w:val="Normal"/>
    <w:link w:val="BodyTextChar"/>
    <w:uiPriority w:val="99"/>
    <w:rsid w:val="00A21A7A"/>
    <w:pPr>
      <w:widowControl w:val="0"/>
      <w:jc w:val="both"/>
    </w:pPr>
    <w:rPr>
      <w:rFonts w:ascii="Times New Roman" w:hAnsi="Times New Roman"/>
      <w:b w:val="0"/>
      <w:bCs w:val="0"/>
      <w:color w:val="auto"/>
      <w:sz w:val="28"/>
      <w:szCs w:val="28"/>
      <w:lang w:val="en-US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B91F29"/>
    <w:rPr>
      <w:rFonts w:ascii="Arial" w:hAnsi="Arial" w:cs="Times New Roman"/>
      <w:b/>
      <w:bCs/>
      <w:color w:val="000000"/>
      <w:sz w:val="32"/>
      <w:szCs w:val="32"/>
      <w:lang w:eastAsia="en-US"/>
    </w:rPr>
  </w:style>
  <w:style w:type="paragraph" w:customStyle="1" w:styleId="11">
    <w:name w:val="Списък на абзаци1"/>
    <w:basedOn w:val="Normal"/>
    <w:uiPriority w:val="99"/>
    <w:rsid w:val="00A21A7A"/>
    <w:pPr>
      <w:suppressAutoHyphens/>
      <w:ind w:left="708"/>
    </w:pPr>
    <w:rPr>
      <w:rFonts w:ascii="Times New Roman" w:hAnsi="Times New Roman"/>
      <w:b w:val="0"/>
      <w:bCs w:val="0"/>
      <w:color w:val="auto"/>
      <w:sz w:val="24"/>
      <w:szCs w:val="24"/>
      <w:lang w:val="en-US" w:eastAsia="ar-SA"/>
    </w:rPr>
  </w:style>
  <w:style w:type="paragraph" w:styleId="BodyTextIndent">
    <w:name w:val="Body Text Indent"/>
    <w:basedOn w:val="Normal"/>
    <w:link w:val="BodyTextIndentChar"/>
    <w:uiPriority w:val="99"/>
    <w:rsid w:val="00A21A7A"/>
    <w:pPr>
      <w:spacing w:after="120"/>
      <w:ind w:left="283"/>
    </w:pPr>
    <w:rPr>
      <w:rFonts w:ascii="Times New Roman" w:hAnsi="Times New Roman"/>
      <w:b w:val="0"/>
      <w:bCs w:val="0"/>
      <w:color w:val="auto"/>
      <w:sz w:val="20"/>
      <w:szCs w:val="20"/>
      <w:lang w:val="en-GB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B91F29"/>
    <w:rPr>
      <w:rFonts w:ascii="Arial" w:hAnsi="Arial" w:cs="Times New Roman"/>
      <w:b/>
      <w:bCs/>
      <w:color w:val="000000"/>
      <w:sz w:val="32"/>
      <w:szCs w:val="32"/>
      <w:lang w:eastAsia="en-US"/>
    </w:rPr>
  </w:style>
  <w:style w:type="paragraph" w:customStyle="1" w:styleId="CharChar">
    <w:name w:val="Знак Знак Знак Знак Знак Char Char"/>
    <w:basedOn w:val="Normal"/>
    <w:uiPriority w:val="99"/>
    <w:rsid w:val="00A21A7A"/>
    <w:pPr>
      <w:tabs>
        <w:tab w:val="left" w:pos="709"/>
      </w:tabs>
      <w:snapToGrid w:val="0"/>
    </w:pPr>
    <w:rPr>
      <w:rFonts w:ascii="Tahoma" w:hAnsi="Tahoma"/>
      <w:b w:val="0"/>
      <w:bCs w:val="0"/>
      <w:color w:val="auto"/>
      <w:sz w:val="24"/>
      <w:szCs w:val="20"/>
      <w:lang w:val="pl-PL" w:eastAsia="pl-PL"/>
    </w:rPr>
  </w:style>
  <w:style w:type="paragraph" w:customStyle="1" w:styleId="a0">
    <w:name w:val="Знак Знак Знак"/>
    <w:basedOn w:val="Normal"/>
    <w:uiPriority w:val="99"/>
    <w:rsid w:val="00A21A7A"/>
    <w:pPr>
      <w:tabs>
        <w:tab w:val="left" w:pos="709"/>
      </w:tabs>
      <w:snapToGrid w:val="0"/>
    </w:pPr>
    <w:rPr>
      <w:rFonts w:ascii="Tahoma" w:hAnsi="Tahoma"/>
      <w:b w:val="0"/>
      <w:bCs w:val="0"/>
      <w:color w:val="auto"/>
      <w:sz w:val="24"/>
      <w:szCs w:val="20"/>
      <w:lang w:val="pl-PL" w:eastAsia="pl-PL"/>
    </w:rPr>
  </w:style>
  <w:style w:type="paragraph" w:styleId="NormalWeb">
    <w:name w:val="Normal (Web)"/>
    <w:basedOn w:val="Normal"/>
    <w:uiPriority w:val="99"/>
    <w:rsid w:val="00A21A7A"/>
    <w:pPr>
      <w:spacing w:before="100" w:beforeAutospacing="1" w:after="100" w:afterAutospacing="1"/>
    </w:pPr>
    <w:rPr>
      <w:rFonts w:ascii="Times New Roman" w:hAnsi="Times New Roman"/>
      <w:b w:val="0"/>
      <w:bCs w:val="0"/>
      <w:color w:val="auto"/>
      <w:sz w:val="24"/>
      <w:szCs w:val="24"/>
      <w:lang w:eastAsia="bg-BG"/>
    </w:rPr>
  </w:style>
  <w:style w:type="table" w:styleId="TableGrid">
    <w:name w:val="Table Grid"/>
    <w:basedOn w:val="TableNormal"/>
    <w:uiPriority w:val="99"/>
    <w:rsid w:val="00A21A7A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uiPriority w:val="99"/>
    <w:rsid w:val="00A21A7A"/>
    <w:rPr>
      <w:rFonts w:ascii="Times New Roman" w:hAnsi="Times New Roman"/>
      <w:b w:val="0"/>
      <w:bCs w:val="0"/>
      <w:color w:val="auto"/>
      <w:sz w:val="20"/>
      <w:szCs w:val="20"/>
      <w:lang w:val="en-GB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B91F29"/>
    <w:rPr>
      <w:rFonts w:ascii="Arial" w:hAnsi="Arial" w:cs="Times New Roman"/>
      <w:b/>
      <w:bCs/>
      <w:color w:val="000000"/>
      <w:sz w:val="20"/>
      <w:szCs w:val="20"/>
      <w:lang w:eastAsia="en-US"/>
    </w:rPr>
  </w:style>
  <w:style w:type="character" w:styleId="FootnoteReference">
    <w:name w:val="footnote reference"/>
    <w:basedOn w:val="DefaultParagraphFont"/>
    <w:uiPriority w:val="99"/>
    <w:rsid w:val="00A21A7A"/>
    <w:rPr>
      <w:rFonts w:cs="Times New Roman"/>
      <w:vertAlign w:val="superscript"/>
    </w:rPr>
  </w:style>
  <w:style w:type="character" w:customStyle="1" w:styleId="alt2">
    <w:name w:val="al_t2"/>
    <w:uiPriority w:val="99"/>
    <w:rsid w:val="00A21A7A"/>
  </w:style>
  <w:style w:type="paragraph" w:styleId="BodyText2">
    <w:name w:val="Body Text 2"/>
    <w:basedOn w:val="Normal"/>
    <w:link w:val="BodyText2Char"/>
    <w:uiPriority w:val="99"/>
    <w:rsid w:val="00A21A7A"/>
    <w:pPr>
      <w:spacing w:after="120" w:line="480" w:lineRule="auto"/>
    </w:pPr>
    <w:rPr>
      <w:rFonts w:ascii="Times CY" w:hAnsi="Times New Roman"/>
      <w:b w:val="0"/>
      <w:bCs w:val="0"/>
      <w:color w:val="auto"/>
      <w:sz w:val="24"/>
      <w:szCs w:val="20"/>
      <w:lang w:val="en-GB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B91F29"/>
    <w:rPr>
      <w:rFonts w:ascii="Arial" w:hAnsi="Arial" w:cs="Times New Roman"/>
      <w:b/>
      <w:bCs/>
      <w:color w:val="000000"/>
      <w:sz w:val="32"/>
      <w:szCs w:val="32"/>
      <w:lang w:eastAsia="en-US"/>
    </w:rPr>
  </w:style>
  <w:style w:type="paragraph" w:styleId="BodyTextIndent3">
    <w:name w:val="Body Text Indent 3"/>
    <w:basedOn w:val="Normal"/>
    <w:link w:val="BodyTextIndent3Char"/>
    <w:uiPriority w:val="99"/>
    <w:rsid w:val="00A21A7A"/>
    <w:pPr>
      <w:spacing w:after="120"/>
      <w:ind w:left="283"/>
    </w:pPr>
    <w:rPr>
      <w:rFonts w:ascii="Times New Roman" w:hAnsi="Times New Roman"/>
      <w:b w:val="0"/>
      <w:bCs w:val="0"/>
      <w:color w:val="auto"/>
      <w:sz w:val="16"/>
      <w:szCs w:val="16"/>
      <w:lang w:val="en-GB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sid w:val="00B91F29"/>
    <w:rPr>
      <w:rFonts w:ascii="Arial" w:hAnsi="Arial" w:cs="Times New Roman"/>
      <w:b/>
      <w:bCs/>
      <w:color w:val="000000"/>
      <w:sz w:val="16"/>
      <w:szCs w:val="16"/>
      <w:lang w:eastAsia="en-US"/>
    </w:rPr>
  </w:style>
  <w:style w:type="paragraph" w:customStyle="1" w:styleId="WW-BodyTextIndent3">
    <w:name w:val="WW-Body Text Indent 3"/>
    <w:basedOn w:val="Normal"/>
    <w:uiPriority w:val="99"/>
    <w:rsid w:val="00A21A7A"/>
    <w:pPr>
      <w:overflowPunct w:val="0"/>
      <w:spacing w:after="120"/>
      <w:ind w:left="283"/>
    </w:pPr>
    <w:rPr>
      <w:rFonts w:ascii="Times New Roman" w:hAnsi="Times New Roman"/>
      <w:b w:val="0"/>
      <w:bCs w:val="0"/>
      <w:color w:val="auto"/>
      <w:sz w:val="16"/>
      <w:szCs w:val="16"/>
      <w:lang w:eastAsia="ar-SA"/>
    </w:rPr>
  </w:style>
  <w:style w:type="paragraph" w:customStyle="1" w:styleId="WW-PlainText">
    <w:name w:val="WW-Plain Text"/>
    <w:basedOn w:val="Normal"/>
    <w:uiPriority w:val="99"/>
    <w:rsid w:val="00A21A7A"/>
    <w:pPr>
      <w:overflowPunct w:val="0"/>
    </w:pPr>
    <w:rPr>
      <w:rFonts w:ascii="Courier New" w:hAnsi="Courier New" w:cs="Courier New"/>
      <w:b w:val="0"/>
      <w:bCs w:val="0"/>
      <w:color w:val="auto"/>
      <w:sz w:val="20"/>
      <w:szCs w:val="20"/>
      <w:lang w:eastAsia="ar-SA"/>
    </w:rPr>
  </w:style>
  <w:style w:type="character" w:customStyle="1" w:styleId="alb2">
    <w:name w:val="al_b2"/>
    <w:uiPriority w:val="99"/>
    <w:rsid w:val="00A21A7A"/>
  </w:style>
  <w:style w:type="character" w:customStyle="1" w:styleId="alcapt2">
    <w:name w:val="al_capt2"/>
    <w:uiPriority w:val="99"/>
    <w:rsid w:val="00A21A7A"/>
    <w:rPr>
      <w:i/>
    </w:rPr>
  </w:style>
  <w:style w:type="character" w:customStyle="1" w:styleId="ala2">
    <w:name w:val="al_a2"/>
    <w:uiPriority w:val="99"/>
    <w:rsid w:val="00A21A7A"/>
  </w:style>
  <w:style w:type="paragraph" w:customStyle="1" w:styleId="Style5">
    <w:name w:val="Style5"/>
    <w:basedOn w:val="Normal"/>
    <w:uiPriority w:val="99"/>
    <w:rsid w:val="00A21A7A"/>
    <w:pPr>
      <w:widowControl w:val="0"/>
      <w:autoSpaceDE w:val="0"/>
      <w:autoSpaceDN w:val="0"/>
      <w:adjustRightInd w:val="0"/>
      <w:spacing w:line="278" w:lineRule="exact"/>
      <w:jc w:val="both"/>
    </w:pPr>
    <w:rPr>
      <w:rFonts w:ascii="Times New Roman" w:hAnsi="Times New Roman"/>
      <w:b w:val="0"/>
      <w:bCs w:val="0"/>
      <w:color w:val="auto"/>
      <w:sz w:val="24"/>
      <w:szCs w:val="24"/>
      <w:lang w:eastAsia="bg-BG"/>
    </w:rPr>
  </w:style>
  <w:style w:type="character" w:customStyle="1" w:styleId="FontStyle22">
    <w:name w:val="Font Style22"/>
    <w:uiPriority w:val="99"/>
    <w:rsid w:val="00A21A7A"/>
    <w:rPr>
      <w:rFonts w:ascii="Times New Roman" w:hAnsi="Times New Roman"/>
      <w:b/>
      <w:sz w:val="22"/>
    </w:rPr>
  </w:style>
  <w:style w:type="character" w:customStyle="1" w:styleId="FontStyle23">
    <w:name w:val="Font Style23"/>
    <w:uiPriority w:val="99"/>
    <w:rsid w:val="00A21A7A"/>
    <w:rPr>
      <w:rFonts w:ascii="Times New Roman" w:hAnsi="Times New Roman"/>
      <w:sz w:val="22"/>
    </w:rPr>
  </w:style>
  <w:style w:type="paragraph" w:customStyle="1" w:styleId="Style">
    <w:name w:val="Style"/>
    <w:uiPriority w:val="99"/>
    <w:rsid w:val="00A21A7A"/>
    <w:pPr>
      <w:suppressAutoHyphens/>
      <w:autoSpaceDE w:val="0"/>
      <w:ind w:left="140" w:right="140" w:firstLine="840"/>
      <w:jc w:val="both"/>
    </w:pPr>
    <w:rPr>
      <w:sz w:val="24"/>
      <w:szCs w:val="24"/>
      <w:lang w:eastAsia="ar-SA"/>
    </w:rPr>
  </w:style>
  <w:style w:type="paragraph" w:customStyle="1" w:styleId="firstline">
    <w:name w:val="firstline"/>
    <w:basedOn w:val="Normal"/>
    <w:uiPriority w:val="99"/>
    <w:rsid w:val="00A21A7A"/>
    <w:pPr>
      <w:spacing w:before="100" w:beforeAutospacing="1" w:after="100" w:afterAutospacing="1"/>
    </w:pPr>
    <w:rPr>
      <w:rFonts w:ascii="Times New Roman" w:hAnsi="Times New Roman"/>
      <w:b w:val="0"/>
      <w:bCs w:val="0"/>
      <w:color w:val="auto"/>
      <w:sz w:val="24"/>
      <w:szCs w:val="24"/>
      <w:lang w:eastAsia="bg-BG"/>
    </w:rPr>
  </w:style>
  <w:style w:type="paragraph" w:customStyle="1" w:styleId="Standard">
    <w:name w:val="Standard"/>
    <w:uiPriority w:val="99"/>
    <w:rsid w:val="00A21A7A"/>
    <w:pPr>
      <w:widowControl w:val="0"/>
    </w:pPr>
    <w:rPr>
      <w:rFonts w:ascii="Arial" w:hAnsi="Arial"/>
      <w:sz w:val="20"/>
      <w:szCs w:val="20"/>
      <w:lang w:val="en-GB" w:eastAsia="en-US"/>
    </w:rPr>
  </w:style>
  <w:style w:type="paragraph" w:customStyle="1" w:styleId="WW-BodyText2">
    <w:name w:val="WW-Body Text 2"/>
    <w:basedOn w:val="Normal"/>
    <w:uiPriority w:val="99"/>
    <w:rsid w:val="00A21A7A"/>
    <w:pPr>
      <w:overflowPunct w:val="0"/>
      <w:spacing w:after="120"/>
      <w:ind w:left="283"/>
      <w:jc w:val="both"/>
    </w:pPr>
    <w:rPr>
      <w:rFonts w:ascii="Dutch" w:hAnsi="Dutch"/>
      <w:b w:val="0"/>
      <w:bCs w:val="0"/>
      <w:color w:val="auto"/>
      <w:sz w:val="24"/>
      <w:szCs w:val="20"/>
      <w:lang w:val="en-GB" w:eastAsia="ar-SA"/>
    </w:rPr>
  </w:style>
  <w:style w:type="character" w:customStyle="1" w:styleId="subparinclink">
    <w:name w:val="subparinclink"/>
    <w:basedOn w:val="DefaultParagraphFont"/>
    <w:uiPriority w:val="99"/>
    <w:rsid w:val="00A21A7A"/>
    <w:rPr>
      <w:rFonts w:cs="Times New Roman"/>
    </w:rPr>
  </w:style>
  <w:style w:type="character" w:customStyle="1" w:styleId="parcapt2">
    <w:name w:val="par_capt2"/>
    <w:uiPriority w:val="99"/>
    <w:rsid w:val="00A21A7A"/>
    <w:rPr>
      <w:b/>
    </w:rPr>
  </w:style>
  <w:style w:type="character" w:customStyle="1" w:styleId="parinclink">
    <w:name w:val="parinclink"/>
    <w:basedOn w:val="DefaultParagraphFont"/>
    <w:uiPriority w:val="99"/>
    <w:rsid w:val="00A21A7A"/>
    <w:rPr>
      <w:rFonts w:cs="Times New Roman"/>
    </w:rPr>
  </w:style>
  <w:style w:type="character" w:customStyle="1" w:styleId="ala3">
    <w:name w:val="al_a3"/>
    <w:uiPriority w:val="99"/>
    <w:rsid w:val="00A21A7A"/>
  </w:style>
  <w:style w:type="character" w:customStyle="1" w:styleId="ala4">
    <w:name w:val="al_a4"/>
    <w:uiPriority w:val="99"/>
    <w:rsid w:val="00A21A7A"/>
  </w:style>
  <w:style w:type="character" w:customStyle="1" w:styleId="alt3">
    <w:name w:val="al_t3"/>
    <w:uiPriority w:val="99"/>
    <w:rsid w:val="00A21A7A"/>
  </w:style>
  <w:style w:type="character" w:customStyle="1" w:styleId="ala5">
    <w:name w:val="al_a5"/>
    <w:uiPriority w:val="99"/>
    <w:rsid w:val="00A21A7A"/>
  </w:style>
  <w:style w:type="character" w:customStyle="1" w:styleId="alt4">
    <w:name w:val="al_t4"/>
    <w:uiPriority w:val="99"/>
    <w:rsid w:val="00A21A7A"/>
  </w:style>
  <w:style w:type="character" w:customStyle="1" w:styleId="ala6">
    <w:name w:val="al_a6"/>
    <w:uiPriority w:val="99"/>
    <w:rsid w:val="00A21A7A"/>
  </w:style>
  <w:style w:type="character" w:customStyle="1" w:styleId="alt5">
    <w:name w:val="al_t5"/>
    <w:uiPriority w:val="99"/>
    <w:rsid w:val="00A21A7A"/>
  </w:style>
  <w:style w:type="character" w:customStyle="1" w:styleId="p">
    <w:name w:val="p"/>
    <w:basedOn w:val="DefaultParagraphFont"/>
    <w:uiPriority w:val="99"/>
    <w:rsid w:val="00A21A7A"/>
    <w:rPr>
      <w:rFonts w:cs="Times New Roman"/>
    </w:rPr>
  </w:style>
  <w:style w:type="character" w:customStyle="1" w:styleId="ala7">
    <w:name w:val="al_a7"/>
    <w:uiPriority w:val="99"/>
    <w:rsid w:val="00A21A7A"/>
  </w:style>
  <w:style w:type="character" w:customStyle="1" w:styleId="ala8">
    <w:name w:val="al_a8"/>
    <w:uiPriority w:val="99"/>
    <w:rsid w:val="00A21A7A"/>
  </w:style>
  <w:style w:type="character" w:customStyle="1" w:styleId="alt6">
    <w:name w:val="al_t6"/>
    <w:uiPriority w:val="99"/>
    <w:rsid w:val="00A21A7A"/>
  </w:style>
  <w:style w:type="paragraph" w:styleId="Title">
    <w:name w:val="Title"/>
    <w:basedOn w:val="Normal"/>
    <w:link w:val="TitleChar"/>
    <w:uiPriority w:val="99"/>
    <w:qFormat/>
    <w:rsid w:val="00A21A7A"/>
    <w:pPr>
      <w:jc w:val="center"/>
    </w:pPr>
    <w:rPr>
      <w:rFonts w:ascii="Times New Roman" w:hAnsi="Times New Roman"/>
      <w:bCs w:val="0"/>
      <w:color w:val="auto"/>
      <w:sz w:val="20"/>
      <w:szCs w:val="20"/>
      <w:u w:val="single"/>
    </w:rPr>
  </w:style>
  <w:style w:type="character" w:customStyle="1" w:styleId="TitleChar">
    <w:name w:val="Title Char"/>
    <w:basedOn w:val="DefaultParagraphFont"/>
    <w:link w:val="Title"/>
    <w:uiPriority w:val="99"/>
    <w:locked/>
    <w:rsid w:val="00B91F29"/>
    <w:rPr>
      <w:rFonts w:ascii="Cambria" w:hAnsi="Cambria" w:cs="Times New Roman"/>
      <w:b/>
      <w:bCs/>
      <w:color w:val="000000"/>
      <w:kern w:val="28"/>
      <w:sz w:val="32"/>
      <w:szCs w:val="32"/>
      <w:lang w:eastAsia="en-US"/>
    </w:rPr>
  </w:style>
  <w:style w:type="character" w:customStyle="1" w:styleId="articlehistory1">
    <w:name w:val="article_history1"/>
    <w:basedOn w:val="DefaultParagraphFont"/>
    <w:uiPriority w:val="99"/>
    <w:rsid w:val="00A21A7A"/>
    <w:rPr>
      <w:rFonts w:cs="Times New Roman"/>
    </w:rPr>
  </w:style>
  <w:style w:type="character" w:customStyle="1" w:styleId="light1">
    <w:name w:val="light1"/>
    <w:uiPriority w:val="99"/>
    <w:rsid w:val="00A21A7A"/>
    <w:rPr>
      <w:shd w:val="clear" w:color="auto" w:fill="FFFF00"/>
    </w:rPr>
  </w:style>
  <w:style w:type="character" w:customStyle="1" w:styleId="greenlight1">
    <w:name w:val="greenlight1"/>
    <w:uiPriority w:val="99"/>
    <w:rsid w:val="00A21A7A"/>
    <w:rPr>
      <w:shd w:val="clear" w:color="auto" w:fill="90EE90"/>
    </w:rPr>
  </w:style>
  <w:style w:type="paragraph" w:styleId="BodyTextIndent2">
    <w:name w:val="Body Text Indent 2"/>
    <w:basedOn w:val="Normal"/>
    <w:link w:val="BodyTextIndent2Char"/>
    <w:uiPriority w:val="99"/>
    <w:rsid w:val="00A21A7A"/>
    <w:pPr>
      <w:spacing w:after="120" w:line="480" w:lineRule="auto"/>
      <w:ind w:left="283"/>
    </w:pPr>
    <w:rPr>
      <w:rFonts w:ascii="Times CY" w:hAnsi="Times New Roman"/>
      <w:b w:val="0"/>
      <w:bCs w:val="0"/>
      <w:color w:val="auto"/>
      <w:sz w:val="24"/>
      <w:szCs w:val="20"/>
      <w:lang w:val="en-GB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B91F29"/>
    <w:rPr>
      <w:rFonts w:ascii="Arial" w:hAnsi="Arial" w:cs="Times New Roman"/>
      <w:b/>
      <w:bCs/>
      <w:color w:val="000000"/>
      <w:sz w:val="32"/>
      <w:szCs w:val="32"/>
      <w:lang w:eastAsia="en-US"/>
    </w:rPr>
  </w:style>
  <w:style w:type="paragraph" w:customStyle="1" w:styleId="Char0">
    <w:name w:val="Знак Знак Знак Char"/>
    <w:basedOn w:val="Normal"/>
    <w:uiPriority w:val="99"/>
    <w:rsid w:val="00A21A7A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Subtitle">
    <w:name w:val="Subtitle"/>
    <w:basedOn w:val="Normal"/>
    <w:link w:val="SubtitleChar"/>
    <w:uiPriority w:val="99"/>
    <w:qFormat/>
    <w:rsid w:val="00A21A7A"/>
    <w:pPr>
      <w:spacing w:line="360" w:lineRule="auto"/>
      <w:ind w:firstLine="851"/>
      <w:jc w:val="both"/>
    </w:pPr>
    <w:rPr>
      <w:bCs w:val="0"/>
      <w:color w:val="auto"/>
      <w:sz w:val="24"/>
      <w:szCs w:val="20"/>
      <w:lang w:eastAsia="bg-BG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B91F29"/>
    <w:rPr>
      <w:rFonts w:ascii="Cambria" w:hAnsi="Cambria" w:cs="Times New Roman"/>
      <w:b/>
      <w:bCs/>
      <w:color w:val="000000"/>
      <w:sz w:val="24"/>
      <w:szCs w:val="24"/>
      <w:lang w:eastAsia="en-US"/>
    </w:rPr>
  </w:style>
  <w:style w:type="character" w:customStyle="1" w:styleId="apple-converted-space">
    <w:name w:val="apple-converted-space"/>
    <w:uiPriority w:val="99"/>
    <w:rsid w:val="00A21A7A"/>
  </w:style>
  <w:style w:type="character" w:customStyle="1" w:styleId="apple-style-span">
    <w:name w:val="apple-style-span"/>
    <w:uiPriority w:val="99"/>
    <w:rsid w:val="00A21A7A"/>
  </w:style>
  <w:style w:type="paragraph" w:styleId="BodyText3">
    <w:name w:val="Body Text 3"/>
    <w:basedOn w:val="Normal"/>
    <w:link w:val="BodyText3Char"/>
    <w:uiPriority w:val="99"/>
    <w:rsid w:val="00A21A7A"/>
    <w:pPr>
      <w:spacing w:after="120"/>
    </w:pPr>
    <w:rPr>
      <w:rFonts w:ascii="Times CY" w:hAnsi="Times New Roman"/>
      <w:b w:val="0"/>
      <w:bCs w:val="0"/>
      <w:color w:val="auto"/>
      <w:sz w:val="16"/>
      <w:szCs w:val="16"/>
      <w:lang w:val="en-GB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sid w:val="00B91F29"/>
    <w:rPr>
      <w:rFonts w:ascii="Arial" w:hAnsi="Arial" w:cs="Times New Roman"/>
      <w:b/>
      <w:bCs/>
      <w:color w:val="000000"/>
      <w:sz w:val="16"/>
      <w:szCs w:val="16"/>
      <w:lang w:eastAsia="en-US"/>
    </w:rPr>
  </w:style>
  <w:style w:type="paragraph" w:customStyle="1" w:styleId="a1">
    <w:name w:val="Знак"/>
    <w:basedOn w:val="Normal"/>
    <w:uiPriority w:val="99"/>
    <w:rsid w:val="00A21A7A"/>
    <w:pPr>
      <w:tabs>
        <w:tab w:val="left" w:pos="709"/>
      </w:tabs>
    </w:pPr>
    <w:rPr>
      <w:rFonts w:ascii="Tahoma" w:hAnsi="Tahoma"/>
      <w:b w:val="0"/>
      <w:bCs w:val="0"/>
      <w:color w:val="auto"/>
      <w:sz w:val="24"/>
      <w:szCs w:val="24"/>
      <w:lang w:val="pl-PL" w:eastAsia="pl-PL"/>
    </w:rPr>
  </w:style>
  <w:style w:type="paragraph" w:customStyle="1" w:styleId="a2">
    <w:name w:val="Знак Знак"/>
    <w:basedOn w:val="Normal"/>
    <w:uiPriority w:val="99"/>
    <w:rsid w:val="00A21A7A"/>
    <w:pPr>
      <w:tabs>
        <w:tab w:val="left" w:pos="709"/>
      </w:tabs>
    </w:pPr>
    <w:rPr>
      <w:rFonts w:ascii="Tahoma" w:hAnsi="Tahoma"/>
      <w:b w:val="0"/>
      <w:bCs w:val="0"/>
      <w:color w:val="auto"/>
      <w:sz w:val="24"/>
      <w:szCs w:val="24"/>
      <w:lang w:val="pl-PL" w:eastAsia="pl-PL"/>
    </w:rPr>
  </w:style>
  <w:style w:type="paragraph" w:customStyle="1" w:styleId="a3">
    <w:name w:val="Знак Знак Знак Знак Знак Знак Знак Знак"/>
    <w:basedOn w:val="Normal"/>
    <w:uiPriority w:val="99"/>
    <w:rsid w:val="00A03054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a4">
    <w:name w:val="Знак Знак Знак Знак Знак Знак Знак Знак Знак Знак"/>
    <w:basedOn w:val="Normal"/>
    <w:uiPriority w:val="99"/>
    <w:rsid w:val="00835A42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1CharCharCharCharChar1CharCharCharCharCharChar">
    <w:name w:val="Char1 Char Char Char Char Char1 Char Char Char Char Char Char"/>
    <w:basedOn w:val="Normal"/>
    <w:uiPriority w:val="99"/>
    <w:rsid w:val="00AC7E87"/>
    <w:pPr>
      <w:tabs>
        <w:tab w:val="left" w:pos="709"/>
      </w:tabs>
    </w:pPr>
    <w:rPr>
      <w:rFonts w:ascii="Tahoma" w:hAnsi="Tahoma"/>
      <w:b w:val="0"/>
      <w:bCs w:val="0"/>
      <w:color w:val="auto"/>
      <w:sz w:val="24"/>
      <w:szCs w:val="24"/>
      <w:lang w:val="pl-PL" w:eastAsia="pl-PL"/>
    </w:rPr>
  </w:style>
  <w:style w:type="paragraph" w:customStyle="1" w:styleId="CharChar0">
    <w:name w:val="Знак Знак Знак Знак Char Char Знак Знак Знак Знак"/>
    <w:basedOn w:val="Normal"/>
    <w:uiPriority w:val="99"/>
    <w:rsid w:val="009910E2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a5">
    <w:name w:val="Знак Знак Знак Знак"/>
    <w:basedOn w:val="Normal"/>
    <w:uiPriority w:val="99"/>
    <w:rsid w:val="00485A4A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Style1">
    <w:name w:val="Style1"/>
    <w:basedOn w:val="Normal"/>
    <w:uiPriority w:val="99"/>
    <w:rsid w:val="00867610"/>
    <w:pPr>
      <w:spacing w:line="360" w:lineRule="auto"/>
      <w:ind w:firstLine="851"/>
      <w:jc w:val="both"/>
    </w:pPr>
    <w:rPr>
      <w:rFonts w:ascii="Times New Roman" w:hAnsi="Times New Roman"/>
      <w:b w:val="0"/>
      <w:bCs w:val="0"/>
      <w:color w:val="auto"/>
      <w:sz w:val="24"/>
      <w:szCs w:val="20"/>
      <w:lang w:val="en-GB"/>
    </w:rPr>
  </w:style>
  <w:style w:type="paragraph" w:styleId="PlainText">
    <w:name w:val="Plain Text"/>
    <w:basedOn w:val="Normal"/>
    <w:link w:val="PlainTextChar"/>
    <w:uiPriority w:val="99"/>
    <w:rsid w:val="00867610"/>
    <w:rPr>
      <w:rFonts w:ascii="Courier New" w:hAnsi="Courier New" w:cs="Courier New"/>
      <w:b w:val="0"/>
      <w:bCs w:val="0"/>
      <w:color w:val="auto"/>
      <w:sz w:val="20"/>
      <w:szCs w:val="20"/>
      <w:lang w:eastAsia="bg-BG"/>
    </w:rPr>
  </w:style>
  <w:style w:type="character" w:customStyle="1" w:styleId="PlainTextChar">
    <w:name w:val="Plain Text Char"/>
    <w:basedOn w:val="DefaultParagraphFont"/>
    <w:link w:val="PlainText"/>
    <w:uiPriority w:val="99"/>
    <w:semiHidden/>
    <w:locked/>
    <w:rsid w:val="00B91F29"/>
    <w:rPr>
      <w:rFonts w:ascii="Courier New" w:hAnsi="Courier New" w:cs="Courier New"/>
      <w:b/>
      <w:bCs/>
      <w:color w:val="000000"/>
      <w:sz w:val="20"/>
      <w:szCs w:val="20"/>
      <w:lang w:eastAsia="en-US"/>
    </w:rPr>
  </w:style>
  <w:style w:type="character" w:customStyle="1" w:styleId="queryelementtext1">
    <w:name w:val="queryelementtext1"/>
    <w:uiPriority w:val="99"/>
    <w:rsid w:val="00867610"/>
    <w:rPr>
      <w:position w:val="0"/>
    </w:rPr>
  </w:style>
  <w:style w:type="paragraph" w:styleId="ListParagraph">
    <w:name w:val="List Paragraph"/>
    <w:basedOn w:val="Normal"/>
    <w:uiPriority w:val="99"/>
    <w:qFormat/>
    <w:rsid w:val="00603BF2"/>
    <w:pPr>
      <w:ind w:left="708"/>
    </w:pPr>
  </w:style>
  <w:style w:type="paragraph" w:customStyle="1" w:styleId="Normal1">
    <w:name w:val="Normal 1"/>
    <w:basedOn w:val="Normal"/>
    <w:uiPriority w:val="99"/>
    <w:rsid w:val="00CB4518"/>
    <w:pPr>
      <w:numPr>
        <w:numId w:val="32"/>
      </w:numPr>
      <w:spacing w:before="40" w:after="40"/>
      <w:jc w:val="both"/>
    </w:pPr>
    <w:rPr>
      <w:rFonts w:cs="Arial"/>
      <w:b w:val="0"/>
      <w:bCs w:val="0"/>
      <w:color w:val="auto"/>
      <w:sz w:val="20"/>
      <w:szCs w:val="24"/>
    </w:rPr>
  </w:style>
  <w:style w:type="paragraph" w:customStyle="1" w:styleId="NumPar2">
    <w:name w:val="NumPar 2"/>
    <w:basedOn w:val="Heading2"/>
    <w:next w:val="Normal"/>
    <w:uiPriority w:val="99"/>
    <w:rsid w:val="00CB4518"/>
    <w:pPr>
      <w:keepNext w:val="0"/>
      <w:tabs>
        <w:tab w:val="clear" w:pos="1800"/>
        <w:tab w:val="num" w:pos="1200"/>
      </w:tabs>
      <w:suppressAutoHyphens w:val="0"/>
      <w:spacing w:before="0" w:after="240"/>
      <w:ind w:left="1200" w:hanging="720"/>
      <w:jc w:val="both"/>
      <w:outlineLvl w:val="9"/>
    </w:pPr>
    <w:rPr>
      <w:rFonts w:ascii="Times New Roman" w:hAnsi="Times New Roman" w:cs="Times New Roman"/>
      <w:b w:val="0"/>
      <w:bCs w:val="0"/>
      <w:i w:val="0"/>
      <w:iCs w:val="0"/>
      <w:sz w:val="24"/>
      <w:szCs w:val="20"/>
      <w:lang w:val="en-GB" w:eastAsia="en-GB"/>
    </w:rPr>
  </w:style>
  <w:style w:type="character" w:customStyle="1" w:styleId="FontStyle121">
    <w:name w:val="Font Style121"/>
    <w:basedOn w:val="DefaultParagraphFont"/>
    <w:uiPriority w:val="99"/>
    <w:rsid w:val="00CB4518"/>
    <w:rPr>
      <w:rFonts w:ascii="Times New Roman" w:hAnsi="Times New Roman" w:cs="Times New Roman"/>
      <w:b/>
      <w:bCs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rsid w:val="0019364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91F29"/>
    <w:rPr>
      <w:rFonts w:cs="Times New Roman"/>
      <w:b/>
      <w:bCs/>
      <w:color w:val="000000"/>
      <w:sz w:val="2"/>
      <w:lang w:eastAsia="en-US"/>
    </w:rPr>
  </w:style>
  <w:style w:type="numbering" w:customStyle="1" w:styleId="1">
    <w:name w:val="Стил1"/>
    <w:rsid w:val="001969D8"/>
    <w:pPr>
      <w:numPr>
        <w:numId w:val="6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0788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</TotalTime>
  <Pages>13</Pages>
  <Words>2117</Words>
  <Characters>12068</Characters>
  <Application>Microsoft Office Outlook</Application>
  <DocSecurity>0</DocSecurity>
  <Lines>0</Lines>
  <Paragraphs>0</Paragraphs>
  <ScaleCrop>false</ScaleCrop>
  <Company>MRRB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ПЛАН ЗА ДЕЙСТВИЕ</dc:title>
  <dc:subject/>
  <dc:creator>NedelchevaN</dc:creator>
  <cp:keywords/>
  <dc:description/>
  <cp:lastModifiedBy>OVANESIAN98</cp:lastModifiedBy>
  <cp:revision>8</cp:revision>
  <cp:lastPrinted>2014-08-19T13:00:00Z</cp:lastPrinted>
  <dcterms:created xsi:type="dcterms:W3CDTF">2014-08-19T08:50:00Z</dcterms:created>
  <dcterms:modified xsi:type="dcterms:W3CDTF">2014-09-03T12:01:00Z</dcterms:modified>
</cp:coreProperties>
</file>